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76DC63E0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1: „Wentylacja sal lekcyjnych”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A67E2A9" w:rsidR="004A4D04" w:rsidRPr="00C84364" w:rsidRDefault="32A2E4A7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4DB0DA50"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C9EE792" w14:textId="6C2645A5" w:rsidR="0ACA543E" w:rsidRDefault="0ACA543E" w:rsidP="0ACA543E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38045EE6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>” - Działanie 1: „Wentylacja sal lekcyjnych”</w:t>
      </w:r>
    </w:p>
    <w:p w14:paraId="00466518" w14:textId="3B3CB0D8" w:rsidR="0ACA543E" w:rsidRDefault="0ACA543E" w:rsidP="0ACA543E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4F39DC0B" w14:textId="77777777" w:rsidR="0049722E" w:rsidRDefault="0049722E" w:rsidP="0ACA543E">
      <w:pPr>
        <w:spacing w:after="120"/>
        <w:jc w:val="both"/>
        <w:rPr>
          <w:i/>
          <w:iCs/>
          <w:sz w:val="20"/>
          <w:szCs w:val="20"/>
        </w:rPr>
      </w:pPr>
    </w:p>
    <w:p w14:paraId="7FB7D205" w14:textId="08D47539" w:rsidR="0ACA543E" w:rsidRDefault="0ACA543E" w:rsidP="0ACA543E">
      <w:pPr>
        <w:spacing w:after="120"/>
        <w:jc w:val="both"/>
        <w:rPr>
          <w:i/>
          <w:iCs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1CB551A8" w:rsidR="0049722E" w:rsidRDefault="004972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lastRenderedPageBreak/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760B314E" w14:textId="532411C7" w:rsidR="0ACA543E" w:rsidRDefault="0ACA543E" w:rsidP="0ACA543E">
      <w:pPr>
        <w:pStyle w:val="Akapitzlist"/>
        <w:spacing w:before="60" w:after="60" w:line="276" w:lineRule="auto"/>
        <w:ind w:left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69CFDFD5" w:rsidR="0049722E" w:rsidRDefault="0049722E" w:rsidP="00EC439A">
      <w:r>
        <w:br w:type="page"/>
      </w:r>
    </w:p>
    <w:p w14:paraId="66CAE2F7" w14:textId="77777777" w:rsidR="00EC439A" w:rsidRDefault="00EC439A" w:rsidP="00EC439A"/>
    <w:p w14:paraId="6740798D" w14:textId="5783F634" w:rsidR="00E51364" w:rsidRDefault="27043DF5" w:rsidP="00713FF2">
      <w:pPr>
        <w:pStyle w:val="Nagwek1"/>
      </w:pPr>
      <w:r w:rsidRPr="007A2C8D">
        <w:t>W</w:t>
      </w:r>
      <w:r w:rsidR="0399E047" w:rsidRPr="007A2C8D">
        <w:t>YMAG</w:t>
      </w:r>
      <w:r w:rsidR="5AC2E4B2" w:rsidRPr="007A2C8D">
        <w:t>A</w:t>
      </w:r>
      <w:r w:rsidR="0399E047" w:rsidRPr="007A2C8D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708BB3FB" w:rsidR="00FE0E1E" w:rsidRDefault="00DE1624" w:rsidP="5143A23E">
      <w:pPr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5143A23E">
        <w:rPr>
          <w:i/>
          <w:iCs/>
          <w:sz w:val="20"/>
          <w:szCs w:val="20"/>
        </w:rPr>
        <w:t xml:space="preserve">Uwaga! </w:t>
      </w:r>
      <w:r w:rsidR="79F39EF7" w:rsidRPr="5143A23E">
        <w:rPr>
          <w:i/>
          <w:iCs/>
          <w:sz w:val="20"/>
          <w:szCs w:val="20"/>
        </w:rPr>
        <w:t>W</w:t>
      </w:r>
      <w:r w:rsidR="52E79243" w:rsidRPr="5143A23E">
        <w:rPr>
          <w:i/>
          <w:iCs/>
          <w:sz w:val="20"/>
          <w:szCs w:val="20"/>
        </w:rPr>
        <w:t>nioskodawca</w:t>
      </w:r>
      <w:r w:rsidRPr="5143A23E">
        <w:rPr>
          <w:i/>
          <w:iCs/>
          <w:sz w:val="20"/>
          <w:szCs w:val="20"/>
        </w:rPr>
        <w:t xml:space="preserve"> musi określić w </w:t>
      </w:r>
      <w:r w:rsidR="00FE0E1E" w:rsidRPr="5143A23E">
        <w:rPr>
          <w:i/>
          <w:iCs/>
          <w:sz w:val="20"/>
          <w:szCs w:val="20"/>
        </w:rPr>
        <w:t xml:space="preserve">kolejnych tabelach od </w:t>
      </w:r>
      <w:r w:rsidRPr="5143A23E">
        <w:rPr>
          <w:i/>
          <w:iCs/>
          <w:sz w:val="20"/>
          <w:szCs w:val="20"/>
        </w:rPr>
        <w:t>T</w:t>
      </w:r>
      <w:r w:rsidR="00FE0E1E" w:rsidRPr="5143A23E">
        <w:rPr>
          <w:i/>
          <w:iCs/>
          <w:sz w:val="20"/>
          <w:szCs w:val="20"/>
        </w:rPr>
        <w:t>abeli D.1</w:t>
      </w:r>
      <w:r w:rsidRPr="5143A23E">
        <w:rPr>
          <w:i/>
          <w:iCs/>
          <w:sz w:val="20"/>
          <w:szCs w:val="20"/>
        </w:rPr>
        <w:t xml:space="preserve"> </w:t>
      </w:r>
      <w:r w:rsidR="00FE0E1E" w:rsidRPr="5143A23E">
        <w:rPr>
          <w:i/>
          <w:iCs/>
          <w:sz w:val="20"/>
          <w:szCs w:val="20"/>
        </w:rPr>
        <w:t>do</w:t>
      </w:r>
      <w:r w:rsidR="4C10E4CE" w:rsidRPr="5143A23E">
        <w:rPr>
          <w:i/>
          <w:iCs/>
          <w:sz w:val="20"/>
          <w:szCs w:val="20"/>
        </w:rPr>
        <w:t xml:space="preserve"> Tabeli D.</w:t>
      </w:r>
      <w:r w:rsidR="00FE0E1E" w:rsidRPr="5143A23E">
        <w:rPr>
          <w:i/>
          <w:iCs/>
          <w:sz w:val="20"/>
          <w:szCs w:val="20"/>
        </w:rPr>
        <w:t>6</w:t>
      </w:r>
      <w:r w:rsidR="4C10E4CE" w:rsidRPr="5143A23E">
        <w:rPr>
          <w:i/>
          <w:iCs/>
          <w:sz w:val="20"/>
          <w:szCs w:val="20"/>
        </w:rPr>
        <w:t xml:space="preserve"> </w:t>
      </w:r>
      <w:r w:rsidRPr="5143A23E">
        <w:rPr>
          <w:i/>
          <w:iCs/>
          <w:sz w:val="20"/>
          <w:szCs w:val="20"/>
        </w:rPr>
        <w:t>spełnienie Wymagań Obligatoryjnych, stawianych opracowywane</w:t>
      </w:r>
      <w:r w:rsidR="00FE0E1E" w:rsidRPr="5143A23E">
        <w:rPr>
          <w:i/>
          <w:iCs/>
          <w:sz w:val="20"/>
          <w:szCs w:val="20"/>
        </w:rPr>
        <w:t>mu</w:t>
      </w:r>
      <w:r w:rsidR="77EF908B" w:rsidRPr="5143A23E">
        <w:rPr>
          <w:i/>
          <w:iCs/>
          <w:sz w:val="20"/>
          <w:szCs w:val="20"/>
        </w:rPr>
        <w:t xml:space="preserve"> Rozwiązani</w:t>
      </w:r>
      <w:r w:rsidR="00FE0E1E" w:rsidRPr="5143A23E">
        <w:rPr>
          <w:i/>
          <w:iCs/>
          <w:sz w:val="20"/>
          <w:szCs w:val="20"/>
        </w:rPr>
        <w:t>u</w:t>
      </w:r>
      <w:r w:rsidR="77EF908B" w:rsidRPr="5143A23E">
        <w:rPr>
          <w:i/>
          <w:iCs/>
          <w:sz w:val="20"/>
          <w:szCs w:val="20"/>
        </w:rPr>
        <w:t xml:space="preserve"> </w:t>
      </w:r>
      <w:r w:rsidR="335238E3" w:rsidRPr="5143A23E">
        <w:rPr>
          <w:i/>
          <w:iCs/>
          <w:sz w:val="20"/>
          <w:szCs w:val="20"/>
        </w:rPr>
        <w:t>w ramach Działania 1: „Wentylacja sal lekcyjnych”</w:t>
      </w:r>
      <w:r w:rsidRPr="5143A23E">
        <w:rPr>
          <w:i/>
          <w:iCs/>
          <w:sz w:val="20"/>
          <w:szCs w:val="20"/>
        </w:rPr>
        <w:t xml:space="preserve">, opisanych szczegółowo w Załączniku nr 1 do Regulaminu. </w:t>
      </w:r>
      <w:r w:rsidR="111BAB5C" w:rsidRPr="5143A23E">
        <w:rPr>
          <w:rFonts w:ascii="Calibri" w:eastAsia="Calibri" w:hAnsi="Calibri" w:cs="Calibri"/>
          <w:i/>
          <w:iCs/>
          <w:sz w:val="20"/>
          <w:szCs w:val="20"/>
        </w:rPr>
        <w:t>W każdej tabeli w pierwszej kolumnie liczba porządkowa odnosi się do numeracji Wymagań Obligatoryjnych, jak podano w Załączniku nr 1 do Regulaminu.</w:t>
      </w:r>
    </w:p>
    <w:p w14:paraId="7F409F33" w14:textId="7FA92D62" w:rsidR="00DE1624" w:rsidRDefault="0A1D1CC7" w:rsidP="0ACA543E">
      <w:pPr>
        <w:jc w:val="both"/>
        <w:rPr>
          <w:i/>
          <w:iCs/>
          <w:sz w:val="20"/>
          <w:szCs w:val="20"/>
        </w:rPr>
      </w:pPr>
      <w:r w:rsidRPr="0ACA543E">
        <w:rPr>
          <w:i/>
          <w:iCs/>
          <w:sz w:val="20"/>
          <w:szCs w:val="20"/>
        </w:rPr>
        <w:t xml:space="preserve">Wnioskodawca </w:t>
      </w:r>
      <w:r w:rsidR="3F14AE1B" w:rsidRPr="0ACA543E">
        <w:rPr>
          <w:i/>
          <w:iCs/>
          <w:sz w:val="20"/>
          <w:szCs w:val="20"/>
        </w:rPr>
        <w:t xml:space="preserve">zobligowany jest do wpisania </w:t>
      </w:r>
      <w:r w:rsidR="029ED593" w:rsidRPr="0ACA543E">
        <w:rPr>
          <w:i/>
          <w:iCs/>
          <w:sz w:val="20"/>
          <w:szCs w:val="20"/>
        </w:rPr>
        <w:t xml:space="preserve">w kolejnych tabelach od Tabeli D.1 do Tabeli D.6 </w:t>
      </w:r>
      <w:r w:rsidR="3F14AE1B" w:rsidRPr="0ACA543E">
        <w:rPr>
          <w:i/>
          <w:iCs/>
          <w:sz w:val="20"/>
          <w:szCs w:val="20"/>
        </w:rPr>
        <w:t xml:space="preserve">w kolumnie </w:t>
      </w:r>
      <w:r w:rsidR="3F14AE1B" w:rsidRPr="0ACA543E">
        <w:rPr>
          <w:b/>
          <w:bCs/>
          <w:i/>
          <w:iCs/>
          <w:sz w:val="20"/>
          <w:szCs w:val="20"/>
        </w:rPr>
        <w:t>„Spełnienie wymagania”</w:t>
      </w:r>
      <w:r w:rsidR="3F14AE1B" w:rsidRPr="0ACA543E">
        <w:rPr>
          <w:i/>
          <w:iCs/>
          <w:sz w:val="20"/>
          <w:szCs w:val="20"/>
        </w:rPr>
        <w:t xml:space="preserve"> frazy „Spełniam” w przypadku deklaracji spełnienia określonego wymagania lub „Nie spełniam” w przypadku braku deklaracji spełnienia określonego wymagania. Jednocześnie w kolumnie </w:t>
      </w:r>
      <w:r w:rsidR="3F14AE1B" w:rsidRPr="0ACA543E">
        <w:rPr>
          <w:b/>
          <w:bCs/>
          <w:i/>
          <w:iCs/>
          <w:sz w:val="20"/>
          <w:szCs w:val="20"/>
        </w:rPr>
        <w:t>„Uwagi”</w:t>
      </w:r>
      <w:r w:rsidR="3F14AE1B" w:rsidRPr="0ACA543E">
        <w:rPr>
          <w:i/>
          <w:iCs/>
          <w:sz w:val="20"/>
          <w:szCs w:val="20"/>
        </w:rPr>
        <w:t xml:space="preserve"> </w:t>
      </w:r>
      <w:r w:rsidR="3D05CB56" w:rsidRPr="0ACA543E">
        <w:rPr>
          <w:i/>
          <w:iCs/>
          <w:sz w:val="20"/>
          <w:szCs w:val="20"/>
        </w:rPr>
        <w:t>W</w:t>
      </w:r>
      <w:r w:rsidR="7B2C03C6" w:rsidRPr="0ACA543E">
        <w:rPr>
          <w:i/>
          <w:iCs/>
          <w:sz w:val="20"/>
          <w:szCs w:val="20"/>
        </w:rPr>
        <w:t>nioskodawca</w:t>
      </w:r>
      <w:r w:rsidR="3F14AE1B" w:rsidRPr="0ACA543E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49320117" w:rsidRPr="0ACA543E">
        <w:rPr>
          <w:i/>
          <w:iCs/>
          <w:sz w:val="20"/>
          <w:szCs w:val="20"/>
        </w:rPr>
        <w:t>W</w:t>
      </w:r>
      <w:r w:rsidR="696F9364" w:rsidRPr="0ACA543E">
        <w:rPr>
          <w:i/>
          <w:iCs/>
          <w:sz w:val="20"/>
          <w:szCs w:val="20"/>
        </w:rPr>
        <w:t>ymagania</w:t>
      </w:r>
      <w:r w:rsidR="3F14AE1B" w:rsidRPr="0ACA543E">
        <w:rPr>
          <w:i/>
          <w:iCs/>
          <w:sz w:val="20"/>
          <w:szCs w:val="20"/>
        </w:rPr>
        <w:t>.</w:t>
      </w:r>
      <w:r w:rsidR="636E6AFA" w:rsidRPr="0ACA543E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2DB36FC3">
      <w:pPr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1AA09797" w14:textId="09713108" w:rsidR="00E51364" w:rsidRPr="00677385" w:rsidRDefault="0399E047" w:rsidP="0ACA543E">
      <w:pPr>
        <w:jc w:val="both"/>
        <w:rPr>
          <w:i/>
          <w:iCs/>
          <w:color w:val="44546A" w:themeColor="text2"/>
          <w:sz w:val="18"/>
          <w:szCs w:val="18"/>
        </w:rPr>
      </w:pPr>
      <w:r w:rsidRPr="0ACA543E">
        <w:rPr>
          <w:i/>
          <w:iCs/>
          <w:color w:val="445369"/>
          <w:sz w:val="18"/>
          <w:szCs w:val="18"/>
        </w:rPr>
        <w:t xml:space="preserve">Tabela </w:t>
      </w:r>
      <w:r w:rsidR="4AF4A396" w:rsidRPr="0ACA543E">
        <w:rPr>
          <w:i/>
          <w:iCs/>
          <w:color w:val="445369"/>
          <w:sz w:val="18"/>
          <w:szCs w:val="18"/>
        </w:rPr>
        <w:t>D</w:t>
      </w:r>
      <w:r w:rsidRPr="0ACA543E">
        <w:rPr>
          <w:i/>
          <w:iCs/>
          <w:color w:val="445369"/>
          <w:sz w:val="18"/>
          <w:szCs w:val="18"/>
        </w:rPr>
        <w:t>.</w:t>
      </w:r>
      <w:r w:rsidR="4AF4A396" w:rsidRPr="0ACA543E">
        <w:rPr>
          <w:i/>
          <w:iCs/>
          <w:color w:val="445369"/>
          <w:sz w:val="18"/>
          <w:szCs w:val="18"/>
        </w:rPr>
        <w:t>1</w:t>
      </w:r>
      <w:r w:rsidRPr="0ACA543E">
        <w:rPr>
          <w:i/>
          <w:iCs/>
          <w:color w:val="445369"/>
          <w:sz w:val="18"/>
          <w:szCs w:val="18"/>
        </w:rPr>
        <w:t xml:space="preserve"> </w:t>
      </w:r>
      <w:r w:rsidR="065E58D5" w:rsidRPr="0ACA543E">
        <w:rPr>
          <w:i/>
          <w:iCs/>
          <w:color w:val="445369"/>
          <w:sz w:val="18"/>
          <w:szCs w:val="18"/>
        </w:rPr>
        <w:t xml:space="preserve">Wymagania </w:t>
      </w:r>
      <w:r w:rsidR="2551BB25" w:rsidRPr="0ACA543E">
        <w:rPr>
          <w:i/>
          <w:iCs/>
          <w:color w:val="445369"/>
          <w:sz w:val="18"/>
          <w:szCs w:val="18"/>
        </w:rPr>
        <w:t>O</w:t>
      </w:r>
      <w:r w:rsidR="065E58D5" w:rsidRPr="0ACA543E">
        <w:rPr>
          <w:i/>
          <w:iCs/>
          <w:color w:val="44546A" w:themeColor="text2"/>
          <w:sz w:val="18"/>
          <w:szCs w:val="18"/>
        </w:rPr>
        <w:t xml:space="preserve">bligatoryjne </w:t>
      </w:r>
      <w:r w:rsidR="1AA41E6C" w:rsidRPr="0ACA543E">
        <w:rPr>
          <w:i/>
          <w:iCs/>
          <w:color w:val="44546A" w:themeColor="text2"/>
          <w:sz w:val="18"/>
          <w:szCs w:val="18"/>
        </w:rPr>
        <w:t xml:space="preserve">dla </w:t>
      </w:r>
      <w:r w:rsidR="066A3385" w:rsidRPr="0ACA543E">
        <w:rPr>
          <w:i/>
          <w:iCs/>
          <w:color w:val="44546A" w:themeColor="text2"/>
          <w:sz w:val="18"/>
          <w:szCs w:val="18"/>
        </w:rPr>
        <w:t>Systemu wentylacji A sal lekcyjnych w Działaniu 1: „Wentylacja sal lekcyjnych”</w:t>
      </w:r>
      <w:r w:rsidR="3F14AE1B" w:rsidRPr="0ACA543E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0ACA543E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26B72" w14:paraId="4DFD18FF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53B366C6" w:rsidR="00C26B72" w:rsidRPr="005D609E" w:rsidRDefault="00C26B72" w:rsidP="00C26B72">
            <w:pPr>
              <w:jc w:val="center"/>
            </w:pPr>
            <w:r w:rsidRPr="005D609E">
              <w:t>1.1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8FFD49" w14:textId="798406D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06A2F5A1" w14:textId="51F9A652" w:rsidR="00C26B72" w:rsidRPr="005D609E" w:rsidRDefault="00C26B72" w:rsidP="00C26B72">
            <w:pPr>
              <w:jc w:val="center"/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0D19597A" w:rsidR="00C26B72" w:rsidRPr="005D609E" w:rsidRDefault="00C26B72" w:rsidP="00FE0E1E">
            <w:r w:rsidRPr="005D609E">
              <w:t>Rodzaj systemu wentylacji</w:t>
            </w:r>
          </w:p>
        </w:tc>
        <w:tc>
          <w:tcPr>
            <w:tcW w:w="1559" w:type="dxa"/>
            <w:vAlign w:val="center"/>
          </w:tcPr>
          <w:p w14:paraId="01F5F60B" w14:textId="77EC0D86" w:rsidR="00C26B72" w:rsidRPr="005D609E" w:rsidRDefault="00C26B72" w:rsidP="00FE0E1E"/>
        </w:tc>
        <w:tc>
          <w:tcPr>
            <w:tcW w:w="3690" w:type="dxa"/>
            <w:vAlign w:val="center"/>
          </w:tcPr>
          <w:p w14:paraId="5789B765" w14:textId="0A204C14" w:rsidR="00C26B72" w:rsidRPr="005D609E" w:rsidRDefault="00C26B72" w:rsidP="00FE0E1E"/>
        </w:tc>
      </w:tr>
      <w:tr w:rsidR="00D94479" w14:paraId="47D9B0C6" w14:textId="77777777" w:rsidTr="0ACA543E">
        <w:trPr>
          <w:trHeight w:val="6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9777BEC" w14:textId="3DD9913B" w:rsidR="00D94479" w:rsidRPr="005D609E" w:rsidRDefault="46DF68D9" w:rsidP="4B7BEAE1"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</w:t>
            </w:r>
            <w:r w:rsidR="00686894" w:rsidRPr="0ACA543E">
              <w:rPr>
                <w:i/>
                <w:iCs/>
                <w:sz w:val="20"/>
                <w:szCs w:val="20"/>
              </w:rPr>
              <w:t>zawierające</w:t>
            </w:r>
            <w:r w:rsidR="3EE1BEFA" w:rsidRPr="0ACA543E">
              <w:rPr>
                <w:i/>
                <w:iCs/>
                <w:sz w:val="20"/>
                <w:szCs w:val="20"/>
              </w:rPr>
              <w:t xml:space="preserve"> m.in..:</w:t>
            </w:r>
            <w:r w:rsidR="00686894" w:rsidRPr="0ACA543E">
              <w:rPr>
                <w:i/>
                <w:iCs/>
                <w:sz w:val="20"/>
                <w:szCs w:val="20"/>
              </w:rPr>
              <w:t xml:space="preserve"> opis przyjętego sposo</w:t>
            </w:r>
            <w:r w:rsidR="72EF4F1C" w:rsidRPr="0ACA543E">
              <w:rPr>
                <w:i/>
                <w:iCs/>
                <w:sz w:val="20"/>
                <w:szCs w:val="20"/>
              </w:rPr>
              <w:t>b</w:t>
            </w:r>
            <w:r w:rsidR="00686894" w:rsidRPr="0ACA543E">
              <w:rPr>
                <w:i/>
                <w:iCs/>
                <w:sz w:val="20"/>
                <w:szCs w:val="20"/>
              </w:rPr>
              <w:t>u</w:t>
            </w:r>
            <w:r w:rsidR="72EF4F1C" w:rsidRPr="0ACA543E">
              <w:rPr>
                <w:i/>
                <w:iCs/>
                <w:sz w:val="20"/>
                <w:szCs w:val="20"/>
              </w:rPr>
              <w:t xml:space="preserve"> dystrybucji powietrza przez System wentylacji A w Sali lekcyjnej.</w:t>
            </w:r>
          </w:p>
        </w:tc>
      </w:tr>
      <w:tr w:rsidR="00C26B72" w14:paraId="4E4E60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77777777" w:rsidR="00C26B72" w:rsidRPr="005D609E" w:rsidRDefault="00C26B72" w:rsidP="00C26B72">
            <w:pPr>
              <w:jc w:val="center"/>
            </w:pPr>
            <w:r w:rsidRPr="005D609E">
              <w:t>1.2</w:t>
            </w:r>
          </w:p>
          <w:p w14:paraId="79852016" w14:textId="0852DBD8" w:rsidR="00C26B72" w:rsidRPr="005D609E" w:rsidRDefault="00C26B72" w:rsidP="00C26B72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6687742" w14:textId="53DBC00E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B74AB6" w14:textId="32224B2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0448765B" w:rsidR="00C26B72" w:rsidRPr="005D609E" w:rsidRDefault="00E54C74" w:rsidP="00FE0E1E">
            <w:r>
              <w:t>Liczba central</w:t>
            </w:r>
            <w:r w:rsidR="00C26B72" w:rsidRPr="005D609E">
              <w:t xml:space="preserve"> wentylacyjnych w Sali lekcyjnej</w:t>
            </w:r>
          </w:p>
        </w:tc>
        <w:tc>
          <w:tcPr>
            <w:tcW w:w="1559" w:type="dxa"/>
            <w:vAlign w:val="center"/>
          </w:tcPr>
          <w:p w14:paraId="3DDBE969" w14:textId="6CCF08D1" w:rsidR="00C26B72" w:rsidRPr="005D609E" w:rsidRDefault="00C26B72" w:rsidP="00FE0E1E"/>
        </w:tc>
        <w:tc>
          <w:tcPr>
            <w:tcW w:w="3690" w:type="dxa"/>
            <w:vAlign w:val="center"/>
          </w:tcPr>
          <w:p w14:paraId="493A7AC0" w14:textId="000BDD67" w:rsidR="00C26B72" w:rsidRPr="005D609E" w:rsidRDefault="00C26B72" w:rsidP="00FE0E1E"/>
        </w:tc>
      </w:tr>
      <w:tr w:rsidR="00F432B3" w14:paraId="3FCD18BA" w14:textId="77777777" w:rsidTr="0ACA543E">
        <w:trPr>
          <w:trHeight w:val="69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EE26F1B" w14:textId="20FBB816" w:rsidR="00F432B3" w:rsidRPr="005D609E" w:rsidRDefault="4EA5AEBB" w:rsidP="4B7BEAE1"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zawierające </w:t>
            </w:r>
            <w:r w:rsidR="090ACF92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opis przyjętego 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rozwiązania </w:t>
            </w:r>
            <w:r w:rsidR="132993F7" w:rsidRPr="4B7BEAE1">
              <w:rPr>
                <w:i/>
                <w:iCs/>
                <w:sz w:val="20"/>
                <w:szCs w:val="20"/>
              </w:rPr>
              <w:t>w szczególności: liczbę C</w:t>
            </w:r>
            <w:r w:rsidR="7BED5BF0" w:rsidRPr="4B7BEAE1">
              <w:rPr>
                <w:i/>
                <w:iCs/>
                <w:sz w:val="20"/>
                <w:szCs w:val="20"/>
              </w:rPr>
              <w:t xml:space="preserve">entral wentylacyjnych </w:t>
            </w:r>
            <w:r w:rsidR="132993F7" w:rsidRPr="4B7BEAE1">
              <w:rPr>
                <w:i/>
                <w:iCs/>
                <w:sz w:val="20"/>
                <w:szCs w:val="20"/>
              </w:rPr>
              <w:t>dedykowanych do pojedynczej Sali lekcyjnej, lokalizację montażu</w:t>
            </w:r>
            <w:r w:rsidR="46DF68D9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26B72" w14:paraId="6CCBA58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17F9CCDA" w:rsidR="00C26B72" w:rsidRPr="005D609E" w:rsidRDefault="00C26B72" w:rsidP="00C26B72">
            <w:pPr>
              <w:jc w:val="center"/>
            </w:pPr>
            <w:r>
              <w:t>1.3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3A76181" w14:textId="5D68192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7412448" w14:textId="20D0FAAA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2A9B92D1" w:rsidR="00C26B72" w:rsidRPr="005D609E" w:rsidRDefault="00C26B72" w:rsidP="00FE0E1E">
            <w:r w:rsidRPr="005D609E">
              <w:t>Elementy wentylacyjne</w:t>
            </w:r>
          </w:p>
        </w:tc>
        <w:tc>
          <w:tcPr>
            <w:tcW w:w="1559" w:type="dxa"/>
            <w:vAlign w:val="center"/>
          </w:tcPr>
          <w:p w14:paraId="6337E1EC" w14:textId="1016D0FA" w:rsidR="00C26B72" w:rsidRPr="005D609E" w:rsidRDefault="00C26B72" w:rsidP="00FE0E1E"/>
        </w:tc>
        <w:tc>
          <w:tcPr>
            <w:tcW w:w="3690" w:type="dxa"/>
            <w:vAlign w:val="center"/>
          </w:tcPr>
          <w:p w14:paraId="6CFEF557" w14:textId="74D9129F" w:rsidR="00C26B72" w:rsidRPr="005D609E" w:rsidRDefault="00C26B72" w:rsidP="00FE0E1E"/>
        </w:tc>
      </w:tr>
      <w:tr w:rsidR="00C26B72" w14:paraId="00D2C73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29FF6266" w:rsidR="00C26B72" w:rsidRPr="005D609E" w:rsidRDefault="00C26B72" w:rsidP="00C26B72">
            <w:pPr>
              <w:jc w:val="center"/>
            </w:pPr>
            <w:r>
              <w:t>1.4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2D344F0" w14:textId="01E5711D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121D3398" w14:textId="7F54431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2EBFCA06" w14:textId="610E7E8E" w:rsidR="00C26B72" w:rsidRPr="005D609E" w:rsidRDefault="00C26B72" w:rsidP="00FE0E1E">
            <w:r w:rsidRPr="005D609E">
              <w:t>Lokalizacja czerpni i wyrzutni powietrza</w:t>
            </w:r>
          </w:p>
          <w:p w14:paraId="57CABA48" w14:textId="77915A5C" w:rsidR="00C26B72" w:rsidRPr="005D609E" w:rsidRDefault="00C26B72" w:rsidP="00FE0E1E"/>
        </w:tc>
        <w:tc>
          <w:tcPr>
            <w:tcW w:w="1559" w:type="dxa"/>
            <w:vAlign w:val="center"/>
          </w:tcPr>
          <w:p w14:paraId="7CDFB5D2" w14:textId="1C22C89F" w:rsidR="00C26B72" w:rsidRPr="005D609E" w:rsidRDefault="00C26B72" w:rsidP="00FE0E1E"/>
        </w:tc>
        <w:tc>
          <w:tcPr>
            <w:tcW w:w="3690" w:type="dxa"/>
            <w:vAlign w:val="center"/>
          </w:tcPr>
          <w:p w14:paraId="21270751" w14:textId="620F1BAC" w:rsidR="00C26B72" w:rsidRPr="005D609E" w:rsidRDefault="00C26B72" w:rsidP="00FE0E1E"/>
        </w:tc>
      </w:tr>
      <w:tr w:rsidR="00C26B72" w14:paraId="256BF1E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1BBE9A" w14:textId="047BAE34" w:rsidR="00C26B72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99BBC52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sposób lokalizacji czerpni i wyrzutni powierza dla Systemu wentylacji A, przedstawienie założeń obliczeniowych oddzielnie dla czerpni oraz wyrzutni obrazujących kształt i wielkość elementów</w:t>
            </w:r>
            <w:r w:rsidR="3D8B079E" w:rsidRPr="4B7BEAE1">
              <w:rPr>
                <w:i/>
                <w:iCs/>
                <w:sz w:val="20"/>
                <w:szCs w:val="20"/>
              </w:rPr>
              <w:t>;</w:t>
            </w:r>
            <w:r w:rsidR="6ACD7EF0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D8B079E" w:rsidRPr="4B7BEAE1">
              <w:rPr>
                <w:i/>
                <w:iCs/>
                <w:sz w:val="20"/>
                <w:szCs w:val="20"/>
              </w:rPr>
              <w:t xml:space="preserve">sposób montażu czerpni i wyrzutni w przegrodzie zewnętrznej; szkic poglądowy wyglądu czerpni i wyrzutni. </w:t>
            </w:r>
          </w:p>
        </w:tc>
      </w:tr>
      <w:tr w:rsidR="00C26B72" w14:paraId="6011EAFB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7F5ABA95" w:rsidR="00C26B72" w:rsidRPr="005D609E" w:rsidRDefault="00C26B72" w:rsidP="00C26B72">
            <w:pPr>
              <w:jc w:val="center"/>
            </w:pPr>
            <w:r>
              <w:lastRenderedPageBreak/>
              <w:t>1.5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B38368D" w14:textId="4D5A69B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9723CD1" w14:textId="72FDF332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05D810C5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</w:p>
        </w:tc>
        <w:tc>
          <w:tcPr>
            <w:tcW w:w="1559" w:type="dxa"/>
            <w:vAlign w:val="center"/>
          </w:tcPr>
          <w:p w14:paraId="7C745FAA" w14:textId="5AFA0AD2" w:rsidR="00C26B72" w:rsidRPr="005D609E" w:rsidRDefault="00C26B72" w:rsidP="00FE0E1E"/>
        </w:tc>
        <w:tc>
          <w:tcPr>
            <w:tcW w:w="3690" w:type="dxa"/>
            <w:vAlign w:val="center"/>
          </w:tcPr>
          <w:p w14:paraId="41CC6622" w14:textId="21083FD6" w:rsidR="00C26B72" w:rsidRPr="005D609E" w:rsidRDefault="00C26B72" w:rsidP="00FE0E1E"/>
        </w:tc>
      </w:tr>
      <w:tr w:rsidR="00C26B72" w14:paraId="3E83B733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759BD51F" w:rsidR="00C26B72" w:rsidRPr="005D609E" w:rsidRDefault="00C26B72" w:rsidP="00C26B72">
            <w:pPr>
              <w:jc w:val="center"/>
            </w:pPr>
            <w:r>
              <w:t>1.6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460D280" w14:textId="7723AC1F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414C022D" w14:textId="2D6FCB6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4D0800BA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  <w:vAlign w:val="center"/>
          </w:tcPr>
          <w:p w14:paraId="3BCB6E48" w14:textId="6152F35F" w:rsidR="00C26B72" w:rsidRPr="005D609E" w:rsidRDefault="00C26B72" w:rsidP="00FE0E1E"/>
        </w:tc>
        <w:tc>
          <w:tcPr>
            <w:tcW w:w="3690" w:type="dxa"/>
            <w:vAlign w:val="center"/>
          </w:tcPr>
          <w:p w14:paraId="7E147CD8" w14:textId="25E0B852" w:rsidR="00C26B72" w:rsidRPr="005D609E" w:rsidRDefault="00C26B72" w:rsidP="00FE0E1E"/>
        </w:tc>
      </w:tr>
      <w:tr w:rsidR="00C26B72" w14:paraId="5CCE7C7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5D47B8E9" w:rsidR="00C26B72" w:rsidRPr="005D609E" w:rsidRDefault="00C26B72" w:rsidP="00C26B72">
            <w:pPr>
              <w:jc w:val="center"/>
            </w:pPr>
            <w:r>
              <w:t>1.7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D7CC339" w14:textId="387433A4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526E0944" w14:textId="15F135C3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4710AB06" w:rsidR="00C26B72" w:rsidRPr="005D609E" w:rsidRDefault="00C26B72" w:rsidP="00FE0E1E">
            <w:r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</w:p>
        </w:tc>
        <w:tc>
          <w:tcPr>
            <w:tcW w:w="1559" w:type="dxa"/>
            <w:vAlign w:val="center"/>
          </w:tcPr>
          <w:p w14:paraId="4C1372E5" w14:textId="656B5F76" w:rsidR="00C26B72" w:rsidRPr="005D609E" w:rsidRDefault="00C26B72" w:rsidP="00FE0E1E"/>
        </w:tc>
        <w:tc>
          <w:tcPr>
            <w:tcW w:w="3690" w:type="dxa"/>
            <w:vAlign w:val="center"/>
          </w:tcPr>
          <w:p w14:paraId="72B1AD73" w14:textId="272829F7" w:rsidR="00C26B72" w:rsidRPr="005D609E" w:rsidRDefault="00C26B72" w:rsidP="00FE0E1E"/>
        </w:tc>
      </w:tr>
      <w:tr w:rsidR="00C26B72" w14:paraId="6441A789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0C907D83" w:rsidR="00C26B72" w:rsidRPr="005D609E" w:rsidRDefault="00C26B72" w:rsidP="00C26B72">
            <w:pPr>
              <w:jc w:val="center"/>
            </w:pPr>
            <w:r>
              <w:t>1.8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412B25DC" w14:textId="24EC26B5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6E5CE91E" w14:textId="04458FA0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71156D9D" w:rsidR="00C26B72" w:rsidRPr="005D609E" w:rsidRDefault="00C26B72" w:rsidP="00FE0E1E">
            <w:r w:rsidRPr="005D609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r w:rsidR="00535589">
              <w:rPr>
                <w:rStyle w:val="normaltextrun"/>
                <w:rFonts w:ascii="Calibri" w:hAnsi="Calibri" w:cs="Calibri"/>
                <w:color w:val="000000"/>
              </w:rPr>
              <w:t>F</w:t>
            </w:r>
            <w:r w:rsidRPr="005D609E">
              <w:rPr>
                <w:rStyle w:val="normaltextrun"/>
                <w:color w:val="000000"/>
              </w:rPr>
              <w:t>ree</w:t>
            </w:r>
            <w:r w:rsidRPr="005D609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5D609E">
              <w:rPr>
                <w:rStyle w:val="normaltextrun"/>
                <w:color w:val="000000"/>
              </w:rPr>
              <w:t>cooling</w:t>
            </w:r>
          </w:p>
        </w:tc>
        <w:tc>
          <w:tcPr>
            <w:tcW w:w="1559" w:type="dxa"/>
            <w:vAlign w:val="center"/>
          </w:tcPr>
          <w:p w14:paraId="7C120B82" w14:textId="280074DF" w:rsidR="00C26B72" w:rsidRPr="005D609E" w:rsidRDefault="00C26B72" w:rsidP="00FE0E1E"/>
        </w:tc>
        <w:tc>
          <w:tcPr>
            <w:tcW w:w="3690" w:type="dxa"/>
            <w:vAlign w:val="center"/>
          </w:tcPr>
          <w:p w14:paraId="05EFE0B9" w14:textId="3C033B91" w:rsidR="00C26B72" w:rsidRPr="005D609E" w:rsidRDefault="00C26B72" w:rsidP="00FE0E1E"/>
        </w:tc>
      </w:tr>
      <w:tr w:rsidR="00C26B72" w14:paraId="57632B34" w14:textId="77777777" w:rsidTr="0ACA543E">
        <w:trPr>
          <w:trHeight w:val="112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7851428" w14:textId="2094D912" w:rsidR="00C26B72" w:rsidRPr="003A01DD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11AFAD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624BB618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="111AFADE" w:rsidRPr="4B7BEAE1">
              <w:rPr>
                <w:i/>
                <w:iCs/>
                <w:sz w:val="20"/>
                <w:szCs w:val="20"/>
              </w:rPr>
              <w:t>sposób realizacji chłodzenia powietrzem wentylacyjnym tzw. Free cooling</w:t>
            </w:r>
            <w:r w:rsidR="2AB311E0" w:rsidRPr="4B7BEAE1">
              <w:rPr>
                <w:i/>
                <w:iCs/>
                <w:sz w:val="20"/>
                <w:szCs w:val="20"/>
              </w:rPr>
              <w:t xml:space="preserve"> obejmujący opis, obliczenia oraz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65EB865" w:rsidRPr="4B7BEAE1">
              <w:rPr>
                <w:i/>
                <w:iCs/>
                <w:sz w:val="20"/>
                <w:szCs w:val="20"/>
              </w:rPr>
              <w:t>schemat</w:t>
            </w:r>
            <w:r w:rsidR="4CC68813" w:rsidRPr="4B7BEAE1">
              <w:rPr>
                <w:i/>
                <w:iCs/>
                <w:sz w:val="20"/>
                <w:szCs w:val="20"/>
              </w:rPr>
              <w:t xml:space="preserve"> działania. </w:t>
            </w:r>
          </w:p>
        </w:tc>
      </w:tr>
      <w:tr w:rsidR="005D609E" w14:paraId="63A05B70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69012F50" w:rsidR="005D609E" w:rsidRPr="005D609E" w:rsidRDefault="00C26B72" w:rsidP="00C26B72">
            <w:pPr>
              <w:jc w:val="center"/>
            </w:pPr>
            <w:r>
              <w:t>1</w:t>
            </w:r>
            <w:r w:rsidR="005D609E">
              <w:t>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24DADBD" w14:textId="22554895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222590EF" w14:textId="720B67A6" w:rsidR="005D609E" w:rsidRPr="005D609E" w:rsidRDefault="005D609E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28603A4F" w:rsidR="005D609E" w:rsidRPr="005D609E" w:rsidRDefault="005D609E" w:rsidP="00FE0E1E">
            <w:r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</w:p>
        </w:tc>
        <w:tc>
          <w:tcPr>
            <w:tcW w:w="1559" w:type="dxa"/>
            <w:vAlign w:val="center"/>
          </w:tcPr>
          <w:p w14:paraId="39D08E35" w14:textId="53C6581C" w:rsidR="005D609E" w:rsidRPr="005D609E" w:rsidRDefault="005D609E" w:rsidP="00FE0E1E"/>
        </w:tc>
        <w:tc>
          <w:tcPr>
            <w:tcW w:w="3690" w:type="dxa"/>
            <w:vAlign w:val="center"/>
          </w:tcPr>
          <w:p w14:paraId="209E6D0D" w14:textId="5999D419" w:rsidR="005D609E" w:rsidRPr="005D609E" w:rsidRDefault="005D609E" w:rsidP="00FE0E1E"/>
        </w:tc>
      </w:tr>
      <w:tr w:rsidR="00C26B72" w14:paraId="7A096D0A" w14:textId="77777777" w:rsidTr="0ACA543E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46AEEFE5" w:rsidR="00C26B72" w:rsidRDefault="00C26B72" w:rsidP="00C26B72">
            <w:pPr>
              <w:jc w:val="center"/>
            </w:pPr>
            <w:r>
              <w:t>1.10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55FCE42" w14:textId="77777777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System</w:t>
            </w:r>
          </w:p>
          <w:p w14:paraId="3259D1F8" w14:textId="5778A4AC" w:rsidR="00C26B72" w:rsidRPr="005D609E" w:rsidRDefault="00C26B7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wentylacji A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375F57A9" w:rsidR="00C26B72" w:rsidRDefault="00C26B72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5D609E">
              <w:rPr>
                <w:rStyle w:val="normaltextrun"/>
                <w:rFonts w:ascii="Calibri" w:hAnsi="Calibri" w:cs="Calibri"/>
                <w:color w:val="000000"/>
              </w:rPr>
              <w:t>Łączność z bezprzewodowymi siłownikami </w:t>
            </w:r>
            <w:bookmarkStart w:id="1" w:name="_GoBack"/>
            <w:del w:id="2" w:author="Autor">
              <w:r w:rsidRPr="005D609E" w:rsidDel="00C96F4E">
                <w:rPr>
                  <w:rStyle w:val="normaltextrun"/>
                  <w:color w:val="000000"/>
                </w:rPr>
                <w:delText>termostytycznych</w:delText>
              </w:r>
            </w:del>
            <w:bookmarkEnd w:id="1"/>
            <w:ins w:id="3" w:author="Autor">
              <w:r w:rsidR="00C96F4E" w:rsidRPr="005D609E">
                <w:rPr>
                  <w:rStyle w:val="normaltextrun"/>
                  <w:color w:val="000000"/>
                </w:rPr>
                <w:t>termostatycznych</w:t>
              </w:r>
            </w:ins>
            <w:r w:rsidRPr="005D609E">
              <w:rPr>
                <w:rStyle w:val="normaltextrun"/>
                <w:rFonts w:ascii="Calibri" w:hAnsi="Calibri" w:cs="Calibri"/>
                <w:color w:val="000000"/>
              </w:rPr>
              <w:t> zaworów grzejnikowych</w:t>
            </w:r>
          </w:p>
        </w:tc>
        <w:tc>
          <w:tcPr>
            <w:tcW w:w="1559" w:type="dxa"/>
            <w:vAlign w:val="center"/>
          </w:tcPr>
          <w:p w14:paraId="2B75627A" w14:textId="77777777" w:rsidR="00C26B72" w:rsidRPr="005D609E" w:rsidRDefault="00C26B72" w:rsidP="00FE0E1E"/>
        </w:tc>
        <w:tc>
          <w:tcPr>
            <w:tcW w:w="3690" w:type="dxa"/>
            <w:vAlign w:val="center"/>
          </w:tcPr>
          <w:p w14:paraId="514FB617" w14:textId="77777777" w:rsidR="00C26B72" w:rsidRPr="005D609E" w:rsidRDefault="00C26B72" w:rsidP="00FE0E1E"/>
        </w:tc>
      </w:tr>
      <w:tr w:rsidR="4B7BEAE1" w14:paraId="44676AA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4275A2D" w14:textId="4CE0FD75" w:rsidR="37F32950" w:rsidRDefault="37F32950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</w:t>
            </w:r>
            <w:r w:rsidR="6AE369ED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 xml:space="preserve">sposób </w:t>
            </w:r>
            <w:r w:rsidR="1ADBDB98" w:rsidRPr="4B7BEAE1">
              <w:rPr>
                <w:i/>
                <w:iCs/>
                <w:sz w:val="20"/>
                <w:szCs w:val="20"/>
              </w:rPr>
              <w:t xml:space="preserve">realizacji parowania bezprzewodowych siłowników termostatycznych zaworów grzejnikowych z </w:t>
            </w:r>
            <w:r w:rsidR="57478CF0" w:rsidRPr="4B7BEAE1">
              <w:rPr>
                <w:i/>
                <w:iCs/>
                <w:sz w:val="20"/>
                <w:szCs w:val="20"/>
              </w:rPr>
              <w:t>Systemem wentylacji A, w szczególności z jakiego poziomu</w:t>
            </w:r>
            <w:r w:rsidR="7D34A0EF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57478CF0" w:rsidRPr="4B7BEAE1">
              <w:rPr>
                <w:i/>
                <w:iCs/>
                <w:sz w:val="20"/>
                <w:szCs w:val="20"/>
              </w:rPr>
              <w:t xml:space="preserve">dokonywane jest sterowanie siłownikami tj.: Regulatora pomieszczeniowego A, </w:t>
            </w:r>
            <w:r w:rsidR="5FE7572D" w:rsidRPr="4B7BEAE1">
              <w:rPr>
                <w:i/>
                <w:iCs/>
                <w:sz w:val="20"/>
                <w:szCs w:val="20"/>
              </w:rPr>
              <w:t>Szkolnego systemu zarządzającego lub innego</w:t>
            </w:r>
            <w:r w:rsidR="1AF277CF" w:rsidRPr="4B7BEAE1">
              <w:rPr>
                <w:i/>
                <w:iCs/>
                <w:sz w:val="20"/>
                <w:szCs w:val="20"/>
              </w:rPr>
              <w:t xml:space="preserve"> elementu Systemu wentylacji A wraz z Szkolnym systemem zarządzającym.</w:t>
            </w:r>
            <w:r w:rsidR="5FE7572D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14CF156" w14:textId="2895563B" w:rsidR="00F3454C" w:rsidRDefault="00F3454C" w:rsidP="2DB36FC3">
      <w:pPr>
        <w:rPr>
          <w:i/>
          <w:iCs/>
          <w:color w:val="44546A" w:themeColor="text2"/>
          <w:sz w:val="18"/>
          <w:szCs w:val="18"/>
        </w:rPr>
      </w:pPr>
    </w:p>
    <w:p w14:paraId="6BCD7828" w14:textId="65213A0F" w:rsidR="00DE1624" w:rsidRDefault="129FAB34" w:rsidP="0ACA543E">
      <w:pPr>
        <w:rPr>
          <w:i/>
          <w:iCs/>
          <w:color w:val="445369"/>
          <w:sz w:val="18"/>
          <w:szCs w:val="18"/>
        </w:rPr>
      </w:pPr>
      <w:r w:rsidRPr="0ACA543E">
        <w:rPr>
          <w:i/>
          <w:iCs/>
          <w:color w:val="44546A" w:themeColor="text2"/>
          <w:sz w:val="18"/>
          <w:szCs w:val="18"/>
        </w:rPr>
        <w:t xml:space="preserve">Tabela D.2 </w:t>
      </w:r>
      <w:r w:rsidR="1BB258F5" w:rsidRPr="0ACA543E">
        <w:rPr>
          <w:i/>
          <w:iCs/>
          <w:color w:val="445369"/>
          <w:sz w:val="18"/>
          <w:szCs w:val="18"/>
        </w:rPr>
        <w:t>Wymagania Obligatoryjne dla Centrali wentylacyjnej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10"/>
        <w:gridCol w:w="2441"/>
        <w:gridCol w:w="1559"/>
        <w:gridCol w:w="3690"/>
      </w:tblGrid>
      <w:tr w:rsidR="00C26B72" w:rsidRPr="005D609E" w14:paraId="1B2B2BB8" w14:textId="77777777" w:rsidTr="7B936687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10" w:type="dxa"/>
            <w:shd w:val="clear" w:color="auto" w:fill="A8D08D" w:themeFill="accent6" w:themeFillTint="99"/>
            <w:vAlign w:val="center"/>
          </w:tcPr>
          <w:p w14:paraId="75A0E203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41" w:type="dxa"/>
            <w:shd w:val="clear" w:color="auto" w:fill="A8D08D" w:themeFill="accent6" w:themeFillTint="99"/>
            <w:vAlign w:val="center"/>
          </w:tcPr>
          <w:p w14:paraId="380B91A4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5D609E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836C9D" w14:paraId="57846681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5ED1906F" w14:textId="1DB8BD07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89ED741" w14:textId="533866D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Zgodność z Dyrektywą </w:t>
            </w:r>
            <w:r w:rsidRPr="00836C9D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</w:p>
        </w:tc>
        <w:tc>
          <w:tcPr>
            <w:tcW w:w="1559" w:type="dxa"/>
          </w:tcPr>
          <w:p w14:paraId="70B4A5C9" w14:textId="77777777" w:rsidR="00836C9D" w:rsidRPr="005D609E" w:rsidRDefault="00836C9D" w:rsidP="00FE0E1E"/>
        </w:tc>
        <w:tc>
          <w:tcPr>
            <w:tcW w:w="3690" w:type="dxa"/>
          </w:tcPr>
          <w:p w14:paraId="5D4913AB" w14:textId="77777777" w:rsidR="00836C9D" w:rsidRPr="005D609E" w:rsidRDefault="00836C9D" w:rsidP="00FE0E1E"/>
        </w:tc>
      </w:tr>
      <w:tr w:rsidR="00836C9D" w14:paraId="347BBC2D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77777777" w:rsidR="00836C9D" w:rsidRPr="005D609E" w:rsidRDefault="00836C9D" w:rsidP="00836C9D">
            <w:pPr>
              <w:jc w:val="center"/>
            </w:pPr>
            <w:r>
              <w:t>2</w:t>
            </w:r>
            <w:r w:rsidRPr="005D609E">
              <w:t>.2</w:t>
            </w:r>
          </w:p>
          <w:p w14:paraId="4E3EE7EE" w14:textId="77777777" w:rsidR="00836C9D" w:rsidRPr="005D609E" w:rsidRDefault="00836C9D" w:rsidP="00836C9D">
            <w:pPr>
              <w:jc w:val="center"/>
            </w:pP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A8B2D6" w14:textId="35CE5A3D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4E1B7D2" w14:textId="4868B3F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</w:p>
        </w:tc>
        <w:tc>
          <w:tcPr>
            <w:tcW w:w="1559" w:type="dxa"/>
          </w:tcPr>
          <w:p w14:paraId="4255EBB3" w14:textId="77777777" w:rsidR="00836C9D" w:rsidRPr="005D609E" w:rsidRDefault="00836C9D" w:rsidP="00FE0E1E"/>
        </w:tc>
        <w:tc>
          <w:tcPr>
            <w:tcW w:w="3690" w:type="dxa"/>
          </w:tcPr>
          <w:p w14:paraId="754007E4" w14:textId="77777777" w:rsidR="00836C9D" w:rsidRPr="005D609E" w:rsidRDefault="00836C9D" w:rsidP="00FE0E1E"/>
        </w:tc>
      </w:tr>
      <w:tr w:rsidR="00AE20CD" w14:paraId="1ACF41E9" w14:textId="77777777" w:rsidTr="7B936687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C80F8A3" w14:textId="3CED9B72" w:rsidR="00AE20CD" w:rsidRPr="00911E08" w:rsidRDefault="00AE20C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</w:t>
            </w:r>
            <w:r w:rsidR="00B93FCC" w:rsidRPr="4B7BEAE1">
              <w:rPr>
                <w:i/>
                <w:iCs/>
                <w:sz w:val="20"/>
                <w:szCs w:val="20"/>
              </w:rPr>
              <w:t>e</w:t>
            </w:r>
            <w:r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23280B83" w:rsidRPr="4B7BEAE1">
              <w:rPr>
                <w:i/>
                <w:iCs/>
                <w:sz w:val="20"/>
                <w:szCs w:val="20"/>
              </w:rPr>
              <w:t xml:space="preserve">m.in..: </w:t>
            </w:r>
            <w:r w:rsidRPr="4B7BEAE1">
              <w:rPr>
                <w:i/>
                <w:iCs/>
                <w:sz w:val="20"/>
                <w:szCs w:val="20"/>
              </w:rPr>
              <w:t>opis wybranego sposo</w:t>
            </w:r>
            <w:r w:rsidR="00C55EA1" w:rsidRPr="4B7BEAE1">
              <w:rPr>
                <w:i/>
                <w:iCs/>
                <w:sz w:val="20"/>
                <w:szCs w:val="20"/>
              </w:rPr>
              <w:t>bu utrzymania stałego strumienia powietrza</w:t>
            </w:r>
            <w:r w:rsidR="00941994" w:rsidRPr="4B7BEAE1">
              <w:rPr>
                <w:i/>
                <w:iCs/>
                <w:sz w:val="20"/>
                <w:szCs w:val="20"/>
              </w:rPr>
              <w:t xml:space="preserve"> wraz z prezentacją graficzną</w:t>
            </w:r>
            <w:r w:rsidR="00911E08" w:rsidRPr="4B7BEAE1">
              <w:rPr>
                <w:i/>
                <w:iCs/>
                <w:sz w:val="20"/>
                <w:szCs w:val="20"/>
              </w:rPr>
              <w:t xml:space="preserve"> procesu sterowania. </w:t>
            </w:r>
            <w:r w:rsidR="00C55EA1" w:rsidRPr="4B7BEAE1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836C9D" w14:paraId="275CB7EA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77777777" w:rsidR="00836C9D" w:rsidRPr="005D609E" w:rsidRDefault="00836C9D" w:rsidP="00836C9D">
            <w:pPr>
              <w:jc w:val="center"/>
            </w:pPr>
            <w:r>
              <w:t>2.3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81E2446" w14:textId="73CD1AD1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67626FB0" w14:textId="1E8AA915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Zestaw filtrów powietrza nawiewanego do Sali lekcyjnej</w:t>
            </w:r>
          </w:p>
        </w:tc>
        <w:tc>
          <w:tcPr>
            <w:tcW w:w="1559" w:type="dxa"/>
          </w:tcPr>
          <w:p w14:paraId="4663A01C" w14:textId="77777777" w:rsidR="00836C9D" w:rsidRPr="005D609E" w:rsidRDefault="00836C9D" w:rsidP="00FE0E1E"/>
        </w:tc>
        <w:tc>
          <w:tcPr>
            <w:tcW w:w="3690" w:type="dxa"/>
          </w:tcPr>
          <w:p w14:paraId="77021E98" w14:textId="77777777" w:rsidR="00836C9D" w:rsidRPr="005D609E" w:rsidRDefault="00836C9D" w:rsidP="00FE0E1E"/>
        </w:tc>
      </w:tr>
      <w:tr w:rsidR="00836C9D" w14:paraId="3C05C0BE" w14:textId="77777777" w:rsidTr="7B936687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C01C2D" w14:textId="1614A0F9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zawierające</w:t>
            </w:r>
            <w:r w:rsidR="04566ACF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="00635477" w:rsidRPr="4B7BEAE1">
              <w:rPr>
                <w:i/>
                <w:iCs/>
                <w:sz w:val="20"/>
                <w:szCs w:val="20"/>
              </w:rPr>
              <w:t>:</w:t>
            </w:r>
            <w:r w:rsidR="00A43652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B93FCC" w:rsidRPr="4B7BEAE1">
              <w:rPr>
                <w:i/>
                <w:iCs/>
                <w:sz w:val="20"/>
                <w:szCs w:val="20"/>
              </w:rPr>
              <w:t xml:space="preserve">opis przyjętego rozwiązania </w:t>
            </w:r>
            <w:r w:rsidR="007E5CF5" w:rsidRPr="4B7BEAE1">
              <w:rPr>
                <w:i/>
                <w:iCs/>
                <w:sz w:val="20"/>
                <w:szCs w:val="20"/>
              </w:rPr>
              <w:t>filtracji powietrza nawiewanego,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prezentację graficzną polegającą na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przedstawieniu na </w:t>
            </w:r>
            <w:r w:rsidR="00C763AE" w:rsidRPr="4B7BEAE1">
              <w:rPr>
                <w:i/>
                <w:iCs/>
                <w:sz w:val="20"/>
                <w:szCs w:val="20"/>
              </w:rPr>
              <w:t>schemacie Centrali wentylacyjnej</w:t>
            </w:r>
            <w:r w:rsidR="00635477" w:rsidRPr="4B7BEAE1">
              <w:rPr>
                <w:i/>
                <w:iCs/>
                <w:sz w:val="20"/>
                <w:szCs w:val="20"/>
              </w:rPr>
              <w:t xml:space="preserve"> A</w:t>
            </w:r>
            <w:r w:rsidR="00C763AE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635477" w:rsidRPr="4B7BEAE1">
              <w:rPr>
                <w:i/>
                <w:iCs/>
                <w:sz w:val="20"/>
                <w:szCs w:val="20"/>
              </w:rPr>
              <w:t>elementów systemu filtracji powietrza nawiewanego</w:t>
            </w:r>
            <w:r w:rsidR="003C6D9F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  <w:tr w:rsidR="00836C9D" w14:paraId="64B12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77777777" w:rsidR="00836C9D" w:rsidRPr="005D609E" w:rsidRDefault="00836C9D" w:rsidP="00836C9D">
            <w:pPr>
              <w:jc w:val="center"/>
            </w:pPr>
            <w:r>
              <w:t>2.4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E7F44FD" w14:textId="4885467F" w:rsidR="00836C9D" w:rsidRPr="00836C9D" w:rsidRDefault="00836C9D" w:rsidP="00836C9D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477C2021" w14:textId="40E93B99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  <w:r w:rsidRPr="00836C9D">
              <w:rPr>
                <w:rStyle w:val="normaltextrun"/>
              </w:rPr>
              <w:t>antyzamrożeniowy</w:t>
            </w:r>
            <w:r w:rsidRPr="00836C9D">
              <w:rPr>
                <w:rStyle w:val="normaltextrun"/>
                <w:rFonts w:ascii="Calibri" w:hAnsi="Calibri" w:cs="Calibri"/>
                <w:color w:val="000000"/>
              </w:rPr>
              <w:t> A układu odzysku ciepła</w:t>
            </w:r>
          </w:p>
        </w:tc>
        <w:tc>
          <w:tcPr>
            <w:tcW w:w="1559" w:type="dxa"/>
          </w:tcPr>
          <w:p w14:paraId="7FE97A36" w14:textId="77777777" w:rsidR="00836C9D" w:rsidRPr="005D609E" w:rsidRDefault="00836C9D" w:rsidP="00FE0E1E"/>
        </w:tc>
        <w:tc>
          <w:tcPr>
            <w:tcW w:w="3690" w:type="dxa"/>
          </w:tcPr>
          <w:p w14:paraId="3B025CDC" w14:textId="77777777" w:rsidR="00836C9D" w:rsidRPr="005D609E" w:rsidRDefault="00836C9D" w:rsidP="00FE0E1E"/>
        </w:tc>
      </w:tr>
      <w:tr w:rsidR="00836C9D" w14:paraId="485B864D" w14:textId="77777777" w:rsidTr="7B936687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74760DB" w14:textId="7FD7C76C" w:rsidR="00836C9D" w:rsidRPr="005D609E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4929275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00844A53" w:rsidRPr="4B7BEAE1">
              <w:rPr>
                <w:i/>
                <w:iCs/>
                <w:sz w:val="20"/>
                <w:szCs w:val="20"/>
              </w:rPr>
              <w:t>opis układu odzysku ciepła wraz z przyjętym rozwiązaniem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 systemu </w:t>
            </w:r>
            <w:r w:rsidR="00686894" w:rsidRPr="4B7BEAE1">
              <w:rPr>
                <w:i/>
                <w:iCs/>
                <w:sz w:val="20"/>
                <w:szCs w:val="20"/>
              </w:rPr>
              <w:t>antyzamr</w:t>
            </w:r>
            <w:r w:rsidR="007674D4" w:rsidRPr="4B7BEAE1">
              <w:rPr>
                <w:i/>
                <w:iCs/>
                <w:sz w:val="20"/>
                <w:szCs w:val="20"/>
              </w:rPr>
              <w:t xml:space="preserve">ożeniowego, </w:t>
            </w:r>
            <w:r w:rsidR="00844A53" w:rsidRPr="4B7BEAE1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systemu antyzamrożeniowego A. </w:t>
            </w:r>
            <w:r w:rsidR="00DC582B" w:rsidRPr="4B7BEAE1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9D" w14:paraId="71D367AF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7777777" w:rsidR="00836C9D" w:rsidRPr="005D609E" w:rsidRDefault="00836C9D" w:rsidP="00836C9D">
            <w:pPr>
              <w:jc w:val="center"/>
            </w:pPr>
            <w:r>
              <w:t>2.5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0746CA" w14:textId="413F92D4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23337C37" w14:textId="3EF0A0D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</w:p>
        </w:tc>
        <w:tc>
          <w:tcPr>
            <w:tcW w:w="1559" w:type="dxa"/>
          </w:tcPr>
          <w:p w14:paraId="093112BD" w14:textId="77777777" w:rsidR="00836C9D" w:rsidRPr="005D609E" w:rsidRDefault="00836C9D" w:rsidP="00FE0E1E"/>
        </w:tc>
        <w:tc>
          <w:tcPr>
            <w:tcW w:w="3690" w:type="dxa"/>
          </w:tcPr>
          <w:p w14:paraId="3AA89E73" w14:textId="77777777" w:rsidR="00836C9D" w:rsidRPr="005D609E" w:rsidRDefault="00836C9D" w:rsidP="00FE0E1E"/>
        </w:tc>
      </w:tr>
      <w:tr w:rsidR="00836C9D" w14:paraId="122565E6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77777777" w:rsidR="00836C9D" w:rsidRPr="005D609E" w:rsidRDefault="00836C9D" w:rsidP="00836C9D">
            <w:pPr>
              <w:jc w:val="center"/>
            </w:pPr>
            <w:r>
              <w:t>2.6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5D0BFC1" w14:textId="3057191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4590489" w14:textId="18698D86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</w:p>
        </w:tc>
        <w:tc>
          <w:tcPr>
            <w:tcW w:w="1559" w:type="dxa"/>
          </w:tcPr>
          <w:p w14:paraId="760FE929" w14:textId="77777777" w:rsidR="00836C9D" w:rsidRPr="005D609E" w:rsidRDefault="00836C9D" w:rsidP="00FE0E1E"/>
        </w:tc>
        <w:tc>
          <w:tcPr>
            <w:tcW w:w="3690" w:type="dxa"/>
          </w:tcPr>
          <w:p w14:paraId="5B70D197" w14:textId="77777777" w:rsidR="00836C9D" w:rsidRPr="005D609E" w:rsidRDefault="00836C9D" w:rsidP="00FE0E1E"/>
        </w:tc>
      </w:tr>
      <w:tr w:rsidR="00836C9D" w14:paraId="338966D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77777777" w:rsidR="00836C9D" w:rsidRPr="005D609E" w:rsidRDefault="00836C9D" w:rsidP="00836C9D">
            <w:pPr>
              <w:jc w:val="center"/>
            </w:pPr>
            <w:r>
              <w:t>2.7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6A79CD35" w14:textId="24671A2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5DC26429" w14:textId="22644203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</w:p>
        </w:tc>
        <w:tc>
          <w:tcPr>
            <w:tcW w:w="1559" w:type="dxa"/>
          </w:tcPr>
          <w:p w14:paraId="0589670B" w14:textId="77777777" w:rsidR="00836C9D" w:rsidRPr="005D609E" w:rsidRDefault="00836C9D" w:rsidP="00FE0E1E"/>
        </w:tc>
        <w:tc>
          <w:tcPr>
            <w:tcW w:w="3690" w:type="dxa"/>
          </w:tcPr>
          <w:p w14:paraId="0342C4ED" w14:textId="77777777" w:rsidR="00836C9D" w:rsidRPr="005D609E" w:rsidRDefault="00836C9D" w:rsidP="00FE0E1E"/>
        </w:tc>
      </w:tr>
      <w:tr w:rsidR="00836C9D" w14:paraId="18F5757B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77777777" w:rsidR="00836C9D" w:rsidRPr="005D609E" w:rsidRDefault="00836C9D" w:rsidP="00836C9D">
            <w:pPr>
              <w:jc w:val="center"/>
            </w:pPr>
            <w:r>
              <w:t>2.8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75BAE8FE" w14:textId="7B4524C2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E8942E6" w14:textId="26A0251B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836C9D" w:rsidRPr="005D609E" w:rsidRDefault="00836C9D" w:rsidP="00FE0E1E"/>
        </w:tc>
        <w:tc>
          <w:tcPr>
            <w:tcW w:w="3690" w:type="dxa"/>
          </w:tcPr>
          <w:p w14:paraId="0BCED607" w14:textId="77777777" w:rsidR="00836C9D" w:rsidRPr="005D609E" w:rsidRDefault="00836C9D" w:rsidP="00FE0E1E"/>
        </w:tc>
      </w:tr>
      <w:tr w:rsidR="00836C9D" w14:paraId="5ABB4D9E" w14:textId="77777777" w:rsidTr="7B936687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1B8D474" w14:textId="3F06A70A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D577168" w:rsidRPr="4B7BEAE1">
              <w:rPr>
                <w:i/>
                <w:iCs/>
                <w:sz w:val="20"/>
                <w:szCs w:val="20"/>
              </w:rPr>
              <w:t xml:space="preserve"> m.in.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obejścia odzysku ciepła, prezentację graficzną polegającą na przedstawieniu na schemacie Centrali wentylacyjnej A elementów obejścia odzysku ciepła, podanie powierzchni czynnej obejścia odzysku ciepła. </w:t>
            </w:r>
          </w:p>
        </w:tc>
      </w:tr>
      <w:tr w:rsidR="00836C9D" w14:paraId="0A7C0DA9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77777777" w:rsidR="00836C9D" w:rsidRPr="005D609E" w:rsidRDefault="00836C9D" w:rsidP="00836C9D">
            <w:pPr>
              <w:jc w:val="center"/>
            </w:pPr>
            <w:r>
              <w:t>2.9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3F8FE295" w14:textId="68BC55BF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0DF44BB8" w14:textId="1C327188" w:rsidR="00836C9D" w:rsidRPr="00836C9D" w:rsidRDefault="00836C9D" w:rsidP="00FE0E1E">
            <w:r w:rsidRPr="00836C9D">
              <w:rPr>
                <w:rStyle w:val="normaltextrun"/>
                <w:rFonts w:ascii="Calibri" w:hAnsi="Calibri" w:cs="Calibri"/>
              </w:rPr>
              <w:t>Instrukcja obsługi</w:t>
            </w:r>
          </w:p>
        </w:tc>
        <w:tc>
          <w:tcPr>
            <w:tcW w:w="1559" w:type="dxa"/>
          </w:tcPr>
          <w:p w14:paraId="7009804C" w14:textId="77777777" w:rsidR="00836C9D" w:rsidRPr="005D609E" w:rsidRDefault="00836C9D" w:rsidP="00FE0E1E"/>
        </w:tc>
        <w:tc>
          <w:tcPr>
            <w:tcW w:w="3690" w:type="dxa"/>
          </w:tcPr>
          <w:p w14:paraId="378BD520" w14:textId="77777777" w:rsidR="00836C9D" w:rsidRPr="005D609E" w:rsidRDefault="00836C9D" w:rsidP="00FE0E1E"/>
        </w:tc>
      </w:tr>
      <w:tr w:rsidR="00836C9D" w14:paraId="4ECB68B2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77777777" w:rsidR="00836C9D" w:rsidRDefault="00836C9D" w:rsidP="00836C9D">
            <w:pPr>
              <w:jc w:val="center"/>
            </w:pPr>
            <w:r>
              <w:lastRenderedPageBreak/>
              <w:t>2.10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222C30D0" w14:textId="563A2C85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14596765" w14:textId="10CADA6A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Instrukcja montażu i uruchomienia</w:t>
            </w:r>
          </w:p>
        </w:tc>
        <w:tc>
          <w:tcPr>
            <w:tcW w:w="1559" w:type="dxa"/>
          </w:tcPr>
          <w:p w14:paraId="44E03A46" w14:textId="77777777" w:rsidR="00836C9D" w:rsidRPr="005D609E" w:rsidRDefault="00836C9D" w:rsidP="00FE0E1E"/>
        </w:tc>
        <w:tc>
          <w:tcPr>
            <w:tcW w:w="3690" w:type="dxa"/>
          </w:tcPr>
          <w:p w14:paraId="69286C30" w14:textId="77777777" w:rsidR="00836C9D" w:rsidRPr="005D609E" w:rsidRDefault="00836C9D" w:rsidP="00FE0E1E"/>
        </w:tc>
      </w:tr>
      <w:tr w:rsidR="00836C9D" w14:paraId="60CDB2AC" w14:textId="77777777" w:rsidTr="7B936687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7777777" w:rsidR="00836C9D" w:rsidRPr="005D609E" w:rsidRDefault="00836C9D" w:rsidP="00836C9D">
            <w:pPr>
              <w:jc w:val="center"/>
            </w:pPr>
            <w:r>
              <w:t>2.11</w:t>
            </w:r>
          </w:p>
        </w:tc>
        <w:tc>
          <w:tcPr>
            <w:tcW w:w="1710" w:type="dxa"/>
            <w:shd w:val="clear" w:color="auto" w:fill="E2EFD9" w:themeFill="accent6" w:themeFillTint="33"/>
            <w:vAlign w:val="center"/>
          </w:tcPr>
          <w:p w14:paraId="024DD280" w14:textId="5129BDCB" w:rsidR="00836C9D" w:rsidRPr="00836C9D" w:rsidRDefault="00836C9D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Centrala wentylacyjna A</w:t>
            </w:r>
          </w:p>
        </w:tc>
        <w:tc>
          <w:tcPr>
            <w:tcW w:w="2441" w:type="dxa"/>
            <w:shd w:val="clear" w:color="auto" w:fill="E2EFD9" w:themeFill="accent6" w:themeFillTint="33"/>
            <w:vAlign w:val="center"/>
          </w:tcPr>
          <w:p w14:paraId="7E91272D" w14:textId="4962F1CF" w:rsidR="00836C9D" w:rsidRPr="00836C9D" w:rsidRDefault="00836C9D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836C9D">
              <w:rPr>
                <w:rStyle w:val="normaltextrun"/>
                <w:rFonts w:ascii="Calibri" w:hAnsi="Calibri" w:cs="Calibri"/>
              </w:rPr>
              <w:t>Odprowadzenie skroplin</w:t>
            </w:r>
          </w:p>
        </w:tc>
        <w:tc>
          <w:tcPr>
            <w:tcW w:w="1559" w:type="dxa"/>
          </w:tcPr>
          <w:p w14:paraId="2198EFC6" w14:textId="77777777" w:rsidR="00836C9D" w:rsidRPr="005D609E" w:rsidRDefault="00836C9D" w:rsidP="00FE0E1E"/>
        </w:tc>
        <w:tc>
          <w:tcPr>
            <w:tcW w:w="3690" w:type="dxa"/>
          </w:tcPr>
          <w:p w14:paraId="0333443E" w14:textId="77777777" w:rsidR="00836C9D" w:rsidRPr="005D609E" w:rsidRDefault="00836C9D" w:rsidP="00FE0E1E"/>
        </w:tc>
      </w:tr>
      <w:tr w:rsidR="00836C9D" w14:paraId="2C300464" w14:textId="77777777" w:rsidTr="7B936687">
        <w:trPr>
          <w:trHeight w:val="141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CDFAE56" w14:textId="7BE29235" w:rsidR="00836C9D" w:rsidRPr="00A52D64" w:rsidRDefault="00836C9D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1147A41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00A52D64" w:rsidRPr="4B7BEAE1">
              <w:rPr>
                <w:i/>
                <w:iCs/>
                <w:sz w:val="20"/>
                <w:szCs w:val="20"/>
              </w:rPr>
              <w:t xml:space="preserve"> opis zastosowanego sposobu odprowadzenia skroplin, prezentację graficzną polegającą na przedstawieniu na schemacie Centrali wentylacyjnej A elementów odprowadzenia skroplin.</w:t>
            </w:r>
          </w:p>
        </w:tc>
      </w:tr>
    </w:tbl>
    <w:p w14:paraId="73D4F401" w14:textId="1767FB94" w:rsidR="00713FF2" w:rsidRDefault="00713FF2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6188903D" w:rsidR="007F22F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3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7F22FA">
        <w:rPr>
          <w:i/>
          <w:iCs/>
          <w:color w:val="445369"/>
          <w:sz w:val="18"/>
          <w:szCs w:val="18"/>
        </w:rPr>
        <w:t>Wymagania obligatoryjne dla Systemu automatyki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599"/>
        <w:gridCol w:w="2552"/>
        <w:gridCol w:w="1559"/>
        <w:gridCol w:w="3690"/>
      </w:tblGrid>
      <w:tr w:rsidR="007F22FA" w:rsidRPr="005D609E" w14:paraId="5CA7EBB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599" w:type="dxa"/>
            <w:shd w:val="clear" w:color="auto" w:fill="A8D08D" w:themeFill="accent6" w:themeFillTint="99"/>
            <w:vAlign w:val="center"/>
          </w:tcPr>
          <w:p w14:paraId="1BBE36F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A8D08D" w:themeFill="accent6" w:themeFillTint="99"/>
            <w:vAlign w:val="center"/>
          </w:tcPr>
          <w:p w14:paraId="6B4F1F55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5571E0E9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0CCE2D2E" w14:textId="77777777" w:rsidR="007F22FA" w:rsidRPr="005D609E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F22FA" w14:paraId="213B8A6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2BFDCB33" w:rsidR="007F22FA" w:rsidRPr="005D609E" w:rsidRDefault="5DC3AAE1" w:rsidP="007F22FA">
            <w:pPr>
              <w:jc w:val="center"/>
            </w:pPr>
            <w:r>
              <w:t>3.1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37D298C" w14:textId="3FCAF490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3AF92BC" w14:textId="0D829B88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Programy Systemu automatyki 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19D1CF3" w14:textId="77777777" w:rsidR="007F22FA" w:rsidRPr="005D609E" w:rsidRDefault="007F22FA" w:rsidP="00FE0E1E"/>
        </w:tc>
        <w:tc>
          <w:tcPr>
            <w:tcW w:w="3690" w:type="dxa"/>
          </w:tcPr>
          <w:p w14:paraId="736C6A6B" w14:textId="77777777" w:rsidR="007F22FA" w:rsidRPr="005D609E" w:rsidRDefault="007F22FA" w:rsidP="00FE0E1E"/>
        </w:tc>
      </w:tr>
      <w:tr w:rsidR="007F22FA" w14:paraId="5AD9DEF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1274CC0" w:rsidR="007F22FA" w:rsidRPr="005D609E" w:rsidRDefault="007F22FA" w:rsidP="007F22FA">
            <w:pPr>
              <w:jc w:val="center"/>
            </w:pPr>
            <w:r>
              <w:t>3</w:t>
            </w:r>
            <w:r w:rsidRPr="005D609E">
              <w:t>.2</w:t>
            </w:r>
          </w:p>
          <w:p w14:paraId="24FACC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4CCED" w14:textId="0AF4F47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B68C4C" w14:textId="1ACD8986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Obsługa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3730FE2D" w14:textId="77777777" w:rsidR="007F22FA" w:rsidRPr="005D609E" w:rsidRDefault="007F22FA" w:rsidP="00FE0E1E"/>
        </w:tc>
        <w:tc>
          <w:tcPr>
            <w:tcW w:w="3690" w:type="dxa"/>
          </w:tcPr>
          <w:p w14:paraId="6D93D185" w14:textId="77777777" w:rsidR="007F22FA" w:rsidRPr="005D609E" w:rsidRDefault="007F22FA" w:rsidP="00FE0E1E"/>
        </w:tc>
      </w:tr>
      <w:tr w:rsidR="007F22FA" w14:paraId="7BAF5D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56631537" w:rsidR="007F22FA" w:rsidRPr="005D609E" w:rsidRDefault="007F22FA" w:rsidP="007F22FA">
            <w:pPr>
              <w:jc w:val="center"/>
            </w:pPr>
            <w:r>
              <w:t>3.3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33D80024" w14:textId="564D70E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08A406B" w14:textId="731F238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 Przerwa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2D60C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8A8B832" w14:textId="77777777" w:rsidR="007F22FA" w:rsidRPr="005D609E" w:rsidRDefault="007F22FA" w:rsidP="007F22FA">
            <w:pPr>
              <w:jc w:val="center"/>
            </w:pPr>
          </w:p>
        </w:tc>
      </w:tr>
      <w:tr w:rsidR="007F22FA" w14:paraId="2AFD342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55CEE517" w:rsidR="007F22FA" w:rsidRPr="005D609E" w:rsidRDefault="007F22FA" w:rsidP="007F22FA">
            <w:pPr>
              <w:jc w:val="center"/>
            </w:pPr>
            <w:r>
              <w:t>3.4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512B66E" w14:textId="365E2586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9ED80FC" w14:textId="23098120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Obsługa Programu Eco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577A3A7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7217E7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31F7AC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16DCD944" w:rsidR="007F22FA" w:rsidRPr="005D609E" w:rsidRDefault="007F22FA" w:rsidP="007F22FA">
            <w:pPr>
              <w:jc w:val="center"/>
            </w:pPr>
            <w:r>
              <w:t>3.5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64839B2" w14:textId="4F1301F4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BDA113F" w14:textId="2E9729EF" w:rsidR="007F22FA" w:rsidRPr="00836C9D" w:rsidRDefault="007F22FA" w:rsidP="00FE0E1E">
            <w:r>
              <w:rPr>
                <w:rStyle w:val="normaltextrun"/>
                <w:rFonts w:ascii="Calibri" w:hAnsi="Calibri" w:cs="Calibri"/>
                <w:color w:val="000000"/>
              </w:rPr>
              <w:t>Obsługa Programu Wakacje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17D45E7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493937D3" w14:textId="77777777" w:rsidR="007F22FA" w:rsidRPr="005D609E" w:rsidRDefault="007F22FA" w:rsidP="007F22FA">
            <w:pPr>
              <w:jc w:val="center"/>
            </w:pPr>
          </w:p>
        </w:tc>
      </w:tr>
      <w:tr w:rsidR="007F22FA" w14:paraId="430E7E8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1F6FA28F" w:rsidR="007F22FA" w:rsidRPr="005D609E" w:rsidRDefault="007F22FA" w:rsidP="007F22FA">
            <w:pPr>
              <w:jc w:val="center"/>
            </w:pPr>
            <w:r>
              <w:t>3.6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B7A6033" w14:textId="78E7AB3B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9FAB5CB" w14:textId="1A99B8F8" w:rsidR="007F22FA" w:rsidRPr="00FE0E1E" w:rsidRDefault="5DC3AAE1" w:rsidP="00FE0E1E">
            <w:pPr>
              <w:divId w:val="2048874045"/>
              <w:rPr>
                <w:rStyle w:val="normaltextrun"/>
                <w:rFonts w:ascii="Calibri" w:hAnsi="Calibri" w:cs="Calibri"/>
                <w:color w:val="000000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Przegrzewanie Sali lekcyjnej dla </w:t>
            </w:r>
            <w:r w:rsidR="58054158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P</w:t>
            </w: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>rogramu Praca</w:t>
            </w:r>
            <w:r w:rsidRPr="0ACA543E">
              <w:rPr>
                <w:rStyle w:val="normaltextrun"/>
              </w:rPr>
              <w:t> </w:t>
            </w:r>
          </w:p>
          <w:p w14:paraId="40C950BB" w14:textId="621CFEB7" w:rsidR="007F22FA" w:rsidRPr="00836C9D" w:rsidRDefault="007F22FA" w:rsidP="00FE0E1E"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14:paraId="062AE55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6ADC294" w14:textId="77777777" w:rsidR="007F22FA" w:rsidRPr="005D609E" w:rsidRDefault="007F22FA" w:rsidP="007F22FA">
            <w:pPr>
              <w:jc w:val="center"/>
            </w:pPr>
          </w:p>
        </w:tc>
      </w:tr>
      <w:tr w:rsidR="007F22FA" w14:paraId="66EF1A19" w14:textId="77777777" w:rsidTr="00713FF2">
        <w:trPr>
          <w:trHeight w:val="129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90E86" w14:textId="4C6606C5" w:rsidR="007F22FA" w:rsidRPr="005D609E" w:rsidRDefault="5DC3AAE1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zawierające</w:t>
            </w:r>
            <w:r w:rsidR="1A10DA0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="596BA9B2"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na Przegrzewanie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 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stosownymi </w:t>
            </w:r>
            <w:r w:rsidR="28EDC9FE" w:rsidRPr="0ACA543E">
              <w:rPr>
                <w:i/>
                <w:iCs/>
                <w:sz w:val="20"/>
                <w:szCs w:val="20"/>
              </w:rPr>
              <w:t>obliczeniami</w:t>
            </w:r>
            <w:r w:rsidR="596BA9B2" w:rsidRPr="0ACA543E">
              <w:rPr>
                <w:i/>
                <w:iCs/>
                <w:sz w:val="20"/>
                <w:szCs w:val="20"/>
              </w:rPr>
              <w:t>, prezentację graficzną polegającą na przedstawieniu na schemacie Centrali wentylacyjnej A elementów realizując</w:t>
            </w:r>
            <w:r w:rsidR="17420592" w:rsidRPr="0ACA543E">
              <w:rPr>
                <w:i/>
                <w:iCs/>
                <w:sz w:val="20"/>
                <w:szCs w:val="20"/>
              </w:rPr>
              <w:t>ych reakcję Systemu automatyki A.</w:t>
            </w:r>
            <w:r w:rsidR="596BA9B2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F22FA" w14:paraId="24BFDA0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17687599" w:rsidR="007F22FA" w:rsidRPr="005D609E" w:rsidRDefault="007F22FA" w:rsidP="007F22FA">
            <w:pPr>
              <w:jc w:val="center"/>
            </w:pPr>
            <w:r>
              <w:lastRenderedPageBreak/>
              <w:t>3.7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245C90E" w14:textId="69840820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A3F0351" w14:textId="5D74B36A" w:rsidR="007F22FA" w:rsidRPr="00836C9D" w:rsidRDefault="007F22FA" w:rsidP="00FE0E1E">
            <w:r w:rsidRPr="00FE0E1E">
              <w:rPr>
                <w:rStyle w:val="normaltextrun"/>
                <w:rFonts w:ascii="Calibri" w:hAnsi="Calibri" w:cs="Calibri"/>
                <w:color w:val="000000"/>
              </w:rPr>
              <w:t>Przechłodzenie Sali lekcyjnej dla Programu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E6EFD1D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2F10E55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4685FC" w14:textId="77777777" w:rsidTr="00713FF2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DF1AB53" w14:textId="43445399" w:rsidR="007F22FA" w:rsidRPr="005D609E" w:rsidRDefault="5DC3AAE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8FA270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</w:t>
            </w:r>
            <w:r w:rsidR="76FD2817" w:rsidRPr="0ACA543E">
              <w:rPr>
                <w:i/>
                <w:iCs/>
                <w:sz w:val="20"/>
                <w:szCs w:val="20"/>
              </w:rPr>
              <w:t xml:space="preserve"> opis w jaki sposób Wykonawca ma zamiar zrealizować reakcję Systemu automatyki A na Przechłodzenie Sali lekcyjnej dla programu Praca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poparte</w:t>
            </w:r>
            <w:r w:rsidR="17420592" w:rsidRPr="0ACA543E">
              <w:rPr>
                <w:i/>
                <w:iCs/>
                <w:sz w:val="20"/>
                <w:szCs w:val="20"/>
              </w:rPr>
              <w:t xml:space="preserve"> stosownymi</w:t>
            </w:r>
            <w:r w:rsidR="28EDC9FE" w:rsidRPr="0ACA543E">
              <w:rPr>
                <w:i/>
                <w:iCs/>
                <w:sz w:val="20"/>
                <w:szCs w:val="20"/>
              </w:rPr>
              <w:t xml:space="preserve"> obliczeniami</w:t>
            </w:r>
            <w:r w:rsidR="76FD2817" w:rsidRPr="0ACA543E">
              <w:rPr>
                <w:i/>
                <w:iCs/>
                <w:sz w:val="20"/>
                <w:szCs w:val="20"/>
              </w:rPr>
              <w:t>, prezentację graficzną polegająca na przedstawieniu na schemacie Centrali wentylacyjnej A elementów realizujących reakcję Systemu automaty</w:t>
            </w:r>
            <w:r w:rsidR="17420592" w:rsidRPr="0ACA543E">
              <w:rPr>
                <w:i/>
                <w:iCs/>
                <w:sz w:val="20"/>
                <w:szCs w:val="20"/>
              </w:rPr>
              <w:t>ki A.</w:t>
            </w:r>
          </w:p>
        </w:tc>
      </w:tr>
      <w:tr w:rsidR="007F22FA" w14:paraId="411B24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6C28593C" w:rsidR="007F22FA" w:rsidRPr="005D609E" w:rsidRDefault="007F22FA" w:rsidP="007F22FA">
            <w:pPr>
              <w:jc w:val="center"/>
            </w:pPr>
            <w:r>
              <w:t>3.8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4874132" w14:textId="4E6DBCAD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DCE605" w14:textId="15E637FE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Maksymalna zawartość wilgoci w powietrzu nawiewanym do Sali lekcyjnej dla programu Praca</w:t>
            </w:r>
            <w:r w:rsidRPr="00FE0E1E">
              <w:rPr>
                <w:rStyle w:val="normaltextrun"/>
              </w:rPr>
              <w:t> </w:t>
            </w:r>
          </w:p>
        </w:tc>
        <w:tc>
          <w:tcPr>
            <w:tcW w:w="1559" w:type="dxa"/>
          </w:tcPr>
          <w:p w14:paraId="1C7112E7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8EEED87" w14:textId="77777777" w:rsidR="007F22FA" w:rsidRPr="005D609E" w:rsidRDefault="007F22FA" w:rsidP="007F22FA">
            <w:pPr>
              <w:jc w:val="center"/>
            </w:pPr>
          </w:p>
        </w:tc>
      </w:tr>
      <w:tr w:rsidR="007F22FA" w14:paraId="3B5AF645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008C59E" w14:textId="4972016A" w:rsidR="00795CB4" w:rsidRDefault="17420592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1CACF351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reakcję Systemu automatyki A uniemożliwiającą przekroczenie maksymalnej zawartości wilgoci w powietrzu nawiewanym poparte stosownymi obliczeniami oraz prezentację graficzną polegająca na przedstawieniu na schemacie Centrali wentylacyjnej A elementów realizujących reakcję Systemu automatyki A;</w:t>
            </w:r>
          </w:p>
          <w:p w14:paraId="277B2C30" w14:textId="77777777" w:rsidR="007F22FA" w:rsidRPr="005D609E" w:rsidRDefault="007F22FA" w:rsidP="00713FF2"/>
        </w:tc>
      </w:tr>
      <w:tr w:rsidR="007F22FA" w14:paraId="765E49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27340AD5" w:rsidR="007F22FA" w:rsidRPr="005D609E" w:rsidRDefault="007F22FA" w:rsidP="007F22FA">
            <w:pPr>
              <w:jc w:val="center"/>
            </w:pPr>
            <w:r>
              <w:t>3.9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E7F2A7D" w14:textId="36CBDEB7" w:rsidR="007F22FA" w:rsidRPr="00541638" w:rsidRDefault="007F22FA" w:rsidP="007F22FA">
            <w:pPr>
              <w:jc w:val="center"/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F8DCF16" w14:textId="1E71D353" w:rsidR="007F22FA" w:rsidRPr="00FE0E1E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FE0E1E">
              <w:rPr>
                <w:rStyle w:val="normaltextrun"/>
                <w:rFonts w:ascii="Calibri" w:hAnsi="Calibri" w:cs="Calibri"/>
                <w:color w:val="000000"/>
              </w:rPr>
              <w:t>Chłodzenie powietrzem wentylacyjnym tzw. </w:t>
            </w:r>
            <w:r w:rsidRPr="00FE0E1E">
              <w:rPr>
                <w:rStyle w:val="normaltextrun"/>
                <w:color w:val="000000"/>
              </w:rPr>
              <w:t>Free</w:t>
            </w:r>
            <w:r w:rsidRPr="00FE0E1E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r w:rsidRPr="00FE0E1E">
              <w:rPr>
                <w:rStyle w:val="normaltextrun"/>
                <w:color w:val="000000"/>
              </w:rPr>
              <w:t>cooling </w:t>
            </w:r>
          </w:p>
        </w:tc>
        <w:tc>
          <w:tcPr>
            <w:tcW w:w="1559" w:type="dxa"/>
          </w:tcPr>
          <w:p w14:paraId="4E4E320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8E1B80B" w14:textId="77777777" w:rsidR="007F22FA" w:rsidRPr="005D609E" w:rsidRDefault="007F22FA" w:rsidP="007F22FA">
            <w:pPr>
              <w:jc w:val="center"/>
            </w:pPr>
          </w:p>
        </w:tc>
      </w:tr>
      <w:tr w:rsidR="007F22FA" w14:paraId="0EAF88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8C02746" w14:textId="771D5492" w:rsidR="007F22FA" w:rsidRPr="00795CB4" w:rsidRDefault="00795CB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09B892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 reakcję Systemu automatyki A chłodzenie powietrzem wentylacyjnym poparte stosownymi obliczeniami oraz prezentację graficzną polegająca na przedstawieniu na schemacie Centrali wentylacyjnej A elementów realizujących reakcję Systemu automatyki A;</w:t>
            </w:r>
            <w:r>
              <w:t xml:space="preserve"> </w:t>
            </w:r>
          </w:p>
        </w:tc>
      </w:tr>
      <w:tr w:rsidR="007F22FA" w14:paraId="369A0DD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203DF0F7" w:rsidR="007F22FA" w:rsidRDefault="5DC3AAE1" w:rsidP="007F22FA">
            <w:pPr>
              <w:jc w:val="center"/>
            </w:pPr>
            <w:r>
              <w:t>3.10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7B4BE9B" w14:textId="0EC8EFB2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C00FC66" w14:textId="141651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 Praca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CDFC8D2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027EC1E" w14:textId="77777777" w:rsidR="007F22FA" w:rsidRPr="005D609E" w:rsidRDefault="007F22FA" w:rsidP="007F22FA">
            <w:pPr>
              <w:jc w:val="center"/>
            </w:pPr>
          </w:p>
        </w:tc>
      </w:tr>
      <w:tr w:rsidR="007F22FA" w14:paraId="587490A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3E100A47" w:rsidR="007F22FA" w:rsidRPr="005D609E" w:rsidRDefault="5DC3AAE1" w:rsidP="007F22FA">
            <w:pPr>
              <w:jc w:val="center"/>
            </w:pPr>
            <w:r>
              <w:t>3.11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ED35053" w14:textId="566D7BAC" w:rsidR="007F22FA" w:rsidRPr="00541638" w:rsidRDefault="007F22FA" w:rsidP="4B7BEAE1">
            <w:pPr>
              <w:jc w:val="center"/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BBD78A4" w14:textId="2860F7EE" w:rsidR="007F22FA" w:rsidRPr="00836C9D" w:rsidRDefault="007F22FA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C9E20C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1F1E896" w14:textId="77777777" w:rsidR="007F22FA" w:rsidRPr="005D609E" w:rsidRDefault="007F22FA" w:rsidP="007F22FA">
            <w:pPr>
              <w:jc w:val="center"/>
            </w:pPr>
          </w:p>
        </w:tc>
      </w:tr>
      <w:tr w:rsidR="007F22FA" w14:paraId="3D15E0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522C5AC8" w:rsidR="007F22FA" w:rsidRDefault="5DC3AAE1" w:rsidP="007F22FA">
            <w:pPr>
              <w:jc w:val="center"/>
            </w:pPr>
            <w:r>
              <w:t>3.12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2E8197" w14:textId="2B142EA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22E6B2D" w14:textId="404F1B5B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D277C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A4A3D13" w14:textId="77777777" w:rsidR="007F22FA" w:rsidRPr="005D609E" w:rsidRDefault="007F22FA" w:rsidP="007F22FA">
            <w:pPr>
              <w:jc w:val="center"/>
            </w:pPr>
          </w:p>
        </w:tc>
      </w:tr>
      <w:tr w:rsidR="007F22FA" w14:paraId="642E31E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34CD98D9" w:rsidR="007F22FA" w:rsidRDefault="5DC3AAE1" w:rsidP="007F22FA">
            <w:pPr>
              <w:jc w:val="center"/>
            </w:pPr>
            <w:r>
              <w:t>3.13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17F7A8BE" w14:textId="35D9459B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3112E82" w14:textId="3B81ABFD" w:rsidR="007F22FA" w:rsidRPr="00836C9D" w:rsidRDefault="6406F44C" w:rsidP="00FE0E1E">
            <w:pPr>
              <w:rPr>
                <w:rStyle w:val="normaltextrun"/>
                <w:rFonts w:ascii="Calibri" w:hAnsi="Calibri" w:cs="Calibri"/>
              </w:rPr>
            </w:pPr>
            <w:r w:rsidRPr="0ACA543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Pomiar </w:t>
            </w:r>
            <w:r w:rsidR="5DC3AAE1" w:rsidRPr="0ACA543E">
              <w:rPr>
                <w:rStyle w:val="normaltextrun"/>
                <w:rFonts w:ascii="Calibri" w:hAnsi="Calibri" w:cs="Calibri"/>
                <w:color w:val="000000" w:themeColor="text1"/>
              </w:rPr>
              <w:t>zużycia energii elektrycznej </w:t>
            </w:r>
            <w:r w:rsidR="5DC3AAE1" w:rsidRPr="0ACA543E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1559" w:type="dxa"/>
          </w:tcPr>
          <w:p w14:paraId="1531EE85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37982E1F" w14:textId="77777777" w:rsidR="007F22FA" w:rsidRPr="005D609E" w:rsidRDefault="007F22FA" w:rsidP="007F22FA">
            <w:pPr>
              <w:jc w:val="center"/>
            </w:pPr>
          </w:p>
        </w:tc>
      </w:tr>
      <w:tr w:rsidR="0ACA543E" w14:paraId="0E6C8881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7BBB01E" w14:textId="6EA950FA" w:rsidR="449A5FF9" w:rsidRPr="00713FF2" w:rsidRDefault="449A5FF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</w:t>
            </w:r>
            <w:r w:rsidRPr="00713FF2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m.in..: opis w jaki sposób Wykonawca ma zamiar zrealizować pomiar zużycia energii elektrycznej oraz przedstawił elementy Systemu wentylacji A, których pomiar będzie obejmował.</w:t>
            </w:r>
          </w:p>
        </w:tc>
      </w:tr>
      <w:tr w:rsidR="007F22FA" w14:paraId="71FD8AD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3598BB7B" w:rsidR="007F22FA" w:rsidRDefault="5DC3AAE1" w:rsidP="007F22FA">
            <w:pPr>
              <w:jc w:val="center"/>
            </w:pPr>
            <w:r>
              <w:t>3.14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620601" w14:textId="79F933A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A8D4547" w14:textId="683F162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Odprowadzenie skroplin 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8A7AAC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3507DF8" w14:textId="77777777" w:rsidR="007F22FA" w:rsidRPr="005D609E" w:rsidRDefault="007F22FA" w:rsidP="007F22FA">
            <w:pPr>
              <w:jc w:val="center"/>
            </w:pPr>
          </w:p>
        </w:tc>
      </w:tr>
      <w:tr w:rsidR="007F22FA" w14:paraId="7475684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4908E40A" w:rsidR="007F22FA" w:rsidRDefault="5DC3AAE1" w:rsidP="007F22FA">
            <w:pPr>
              <w:jc w:val="center"/>
            </w:pPr>
            <w:r>
              <w:lastRenderedPageBreak/>
              <w:t>3.15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43C935C7" w14:textId="5741046C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 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920F258" w14:textId="7453768D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Zmiana czasu letni/zimowy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FFDCA13" w14:textId="3E529281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663E05E7" w14:textId="77777777" w:rsidR="007F22FA" w:rsidRPr="005D609E" w:rsidRDefault="007F22FA" w:rsidP="007F22FA">
            <w:pPr>
              <w:jc w:val="center"/>
            </w:pPr>
          </w:p>
        </w:tc>
      </w:tr>
      <w:tr w:rsidR="007F22FA" w14:paraId="7AE1D45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F0D6B4" w14:textId="71976379" w:rsidR="007F22FA" w:rsidRDefault="5DC3AAE1" w:rsidP="007F22FA">
            <w:pPr>
              <w:jc w:val="center"/>
            </w:pPr>
            <w:r>
              <w:t>3.16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05699EA5" w14:textId="40F7FED3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FF7DF1B" w14:textId="04F7CB6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 A o moduł komunikacji z klimatyzatorami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2336ED5F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0D3D11D5" w14:textId="77777777" w:rsidR="007F22FA" w:rsidRPr="005D609E" w:rsidRDefault="007F22FA" w:rsidP="007F22FA">
            <w:pPr>
              <w:jc w:val="center"/>
            </w:pPr>
          </w:p>
        </w:tc>
      </w:tr>
      <w:tr w:rsidR="007F22FA" w14:paraId="5120EA6A" w14:textId="77777777" w:rsidTr="00713FF2">
        <w:trPr>
          <w:trHeight w:val="127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B9B350" w14:textId="26610295" w:rsidR="007F22FA" w:rsidRPr="005D609E" w:rsidRDefault="17420592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3987817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możliwość rozbudowy Systemu automatyki A o moduł komunikacji z klimatyzatorami oraz prezentację graficzną połączenia </w:t>
            </w:r>
            <w:r w:rsidR="2B67C056" w:rsidRPr="0ACA543E">
              <w:rPr>
                <w:i/>
                <w:iCs/>
                <w:sz w:val="20"/>
                <w:szCs w:val="20"/>
              </w:rPr>
              <w:t xml:space="preserve">elektrycznego </w:t>
            </w:r>
            <w:r w:rsidRPr="0ACA543E">
              <w:rPr>
                <w:i/>
                <w:iCs/>
                <w:sz w:val="20"/>
                <w:szCs w:val="20"/>
              </w:rPr>
              <w:t>urządzeń między sobą</w:t>
            </w:r>
            <w:r w:rsidR="2B67C056"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7F22FA" w14:paraId="59385F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D64A621" w14:textId="1E50801A" w:rsidR="007F22FA" w:rsidRPr="009E7A56" w:rsidRDefault="5DC3AAE1" w:rsidP="007F22FA">
            <w:pPr>
              <w:jc w:val="center"/>
            </w:pPr>
            <w:r>
              <w:t>3.17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59460E96" w14:textId="31422334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FAA7F15" w14:textId="514D48F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 digestoriami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ADA4CB9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23BE5E67" w14:textId="77777777" w:rsidR="007F22FA" w:rsidRPr="005D609E" w:rsidRDefault="007F22FA" w:rsidP="007F22FA">
            <w:pPr>
              <w:jc w:val="center"/>
            </w:pPr>
          </w:p>
        </w:tc>
      </w:tr>
      <w:tr w:rsidR="007F22FA" w14:paraId="6B91EC1C" w14:textId="77777777" w:rsidTr="00713FF2">
        <w:trPr>
          <w:trHeight w:val="120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1C87AA3C" w:rsidR="007F22FA" w:rsidRPr="005D609E" w:rsidRDefault="2B67C056" w:rsidP="00713FF2"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AB0FFE8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digestoriami oraz prezentację graficzną połączenia elektrycznego urządzeń między sobą.</w:t>
            </w:r>
          </w:p>
        </w:tc>
      </w:tr>
      <w:tr w:rsidR="007F22FA" w14:paraId="318DF378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F5B6FA" w14:textId="19C1E52B" w:rsidR="007F22FA" w:rsidRPr="009E7A56" w:rsidRDefault="5DC3AAE1" w:rsidP="007F22FA">
            <w:pPr>
              <w:jc w:val="center"/>
            </w:pPr>
            <w:r>
              <w:t>3.18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7B7972B4" w14:textId="1CF646F0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7D325414" w14:textId="2F0C3909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 w:rsidRPr="00FE0E1E">
              <w:rPr>
                <w:rStyle w:val="normaltextrun"/>
                <w:rFonts w:ascii="Calibri" w:hAnsi="Calibri" w:cs="Calibri"/>
              </w:rPr>
              <w:t>Możliwość rozbudowy Systemu automatyki A o moduł komunikacji z </w:t>
            </w:r>
            <w:r w:rsidRPr="00FE0E1E">
              <w:rPr>
                <w:rStyle w:val="normaltextrun"/>
              </w:rPr>
              <w:t>klimakonwektorami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0ED08AAA" w14:textId="77777777" w:rsidR="007F22FA" w:rsidRPr="005D609E" w:rsidRDefault="007F22FA" w:rsidP="007F22FA">
            <w:pPr>
              <w:jc w:val="center"/>
            </w:pPr>
          </w:p>
        </w:tc>
        <w:tc>
          <w:tcPr>
            <w:tcW w:w="3690" w:type="dxa"/>
          </w:tcPr>
          <w:p w14:paraId="716457EC" w14:textId="77777777" w:rsidR="007F22FA" w:rsidRPr="005D609E" w:rsidRDefault="007F22FA" w:rsidP="007F22FA">
            <w:pPr>
              <w:jc w:val="center"/>
            </w:pPr>
          </w:p>
        </w:tc>
      </w:tr>
      <w:tr w:rsidR="007F22FA" w14:paraId="2B743D85" w14:textId="77777777" w:rsidTr="00713FF2">
        <w:trPr>
          <w:trHeight w:val="11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C307E90" w14:textId="79D6F157" w:rsidR="007F22FA" w:rsidRPr="00FE0E1E" w:rsidRDefault="2B67C056" w:rsidP="00713FF2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48713E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możliwość rozbudowy Systemu automatyki A o moduł komunikacji z klimakonwektorami oraz prezentację graficzną połączenia elektrycznego urządzeń między sobą.</w:t>
            </w:r>
          </w:p>
        </w:tc>
      </w:tr>
      <w:tr w:rsidR="007F22FA" w14:paraId="0426C74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A1C44B" w14:textId="41374E0F" w:rsidR="007F22FA" w:rsidRPr="009E7A56" w:rsidRDefault="5DC3AAE1" w:rsidP="007F22FA">
            <w:pPr>
              <w:jc w:val="center"/>
            </w:pPr>
            <w:r>
              <w:t>3.19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EF448FD" w14:textId="02F4CB91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6CA0E048" w14:textId="04321D1F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Profil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2C92A35" w14:textId="77777777" w:rsidR="007F22FA" w:rsidRPr="005D609E" w:rsidRDefault="007F22FA" w:rsidP="00FE0E1E"/>
        </w:tc>
        <w:tc>
          <w:tcPr>
            <w:tcW w:w="3690" w:type="dxa"/>
          </w:tcPr>
          <w:p w14:paraId="2A651D6E" w14:textId="77777777" w:rsidR="007F22FA" w:rsidRPr="005D609E" w:rsidRDefault="007F22FA" w:rsidP="00FE0E1E"/>
        </w:tc>
      </w:tr>
      <w:tr w:rsidR="007F22FA" w14:paraId="597CB21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2B029EA" w14:textId="202F4C22" w:rsidR="007F22FA" w:rsidRPr="009E7A56" w:rsidRDefault="007F22FA" w:rsidP="007F22FA">
            <w:pPr>
              <w:jc w:val="center"/>
            </w:pPr>
            <w:r>
              <w:t>3.20</w:t>
            </w:r>
          </w:p>
        </w:tc>
        <w:tc>
          <w:tcPr>
            <w:tcW w:w="1599" w:type="dxa"/>
            <w:shd w:val="clear" w:color="auto" w:fill="E2EFD9" w:themeFill="accent6" w:themeFillTint="33"/>
            <w:vAlign w:val="center"/>
          </w:tcPr>
          <w:p w14:paraId="2B44B5B3" w14:textId="1193DE85" w:rsidR="007F22FA" w:rsidRPr="00541638" w:rsidRDefault="007F22FA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System automatyki A</w:t>
            </w:r>
            <w:r w:rsidRPr="4B7BEAE1">
              <w:rPr>
                <w:rStyle w:val="eop"/>
                <w:rFonts w:ascii="Calibri" w:hAnsi="Calibri" w:cs="Calibri"/>
                <w:b/>
                <w:bCs/>
                <w:color w:val="000000" w:themeColor="text1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5FB56A4" w14:textId="70CC5DE2" w:rsidR="007F22FA" w:rsidRPr="00836C9D" w:rsidRDefault="007F22FA" w:rsidP="00FE0E1E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Obsługa Programu Praca Manual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1637976A" w14:textId="77777777" w:rsidR="007F22FA" w:rsidRPr="005D609E" w:rsidRDefault="007F22FA" w:rsidP="00FE0E1E"/>
        </w:tc>
        <w:tc>
          <w:tcPr>
            <w:tcW w:w="3690" w:type="dxa"/>
          </w:tcPr>
          <w:p w14:paraId="6DB87C12" w14:textId="77777777" w:rsidR="007F22FA" w:rsidRPr="005D609E" w:rsidRDefault="007F22FA" w:rsidP="00FE0E1E"/>
        </w:tc>
      </w:tr>
    </w:tbl>
    <w:p w14:paraId="0DF766DA" w14:textId="1767FB94" w:rsidR="007F22FA" w:rsidRDefault="007F22FA" w:rsidP="70A62EBD"/>
    <w:p w14:paraId="530B98B8" w14:textId="1767FB94" w:rsidR="00B57151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4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B57151">
        <w:rPr>
          <w:i/>
          <w:iCs/>
          <w:color w:val="445369"/>
          <w:sz w:val="18"/>
          <w:szCs w:val="18"/>
        </w:rPr>
        <w:t>Wymagania Obligatoryjne dla Regulatora pomieszczeniowego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115"/>
        <w:gridCol w:w="2177"/>
        <w:gridCol w:w="1560"/>
        <w:gridCol w:w="3548"/>
      </w:tblGrid>
      <w:tr w:rsidR="00B57151" w:rsidRPr="005D609E" w14:paraId="749839D7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115" w:type="dxa"/>
            <w:shd w:val="clear" w:color="auto" w:fill="A8D08D" w:themeFill="accent6" w:themeFillTint="99"/>
            <w:vAlign w:val="center"/>
          </w:tcPr>
          <w:p w14:paraId="27F0B40E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177" w:type="dxa"/>
            <w:shd w:val="clear" w:color="auto" w:fill="A8D08D" w:themeFill="accent6" w:themeFillTint="99"/>
            <w:vAlign w:val="center"/>
          </w:tcPr>
          <w:p w14:paraId="583834C2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5D609E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3C3AF3" w14:paraId="03BD05C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371D6C2C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38FB6F8" w14:textId="3FA4DF2E" w:rsidR="003C3AF3" w:rsidRPr="00541638" w:rsidRDefault="003C3AF3" w:rsidP="003C3AF3">
            <w:pPr>
              <w:jc w:val="center"/>
            </w:pPr>
            <w:r w:rsidRPr="0099211C"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B6B1F29" w14:textId="72898507" w:rsidR="003C3AF3" w:rsidRPr="00836C9D" w:rsidRDefault="003C3AF3" w:rsidP="00FE0E1E">
            <w:r w:rsidRPr="0099211C">
              <w:t>Współpraca Regulatora pomieszczeniowego A z System wentylacji A</w:t>
            </w:r>
          </w:p>
        </w:tc>
        <w:tc>
          <w:tcPr>
            <w:tcW w:w="1560" w:type="dxa"/>
          </w:tcPr>
          <w:p w14:paraId="37974448" w14:textId="77777777" w:rsidR="003C3AF3" w:rsidRPr="005D609E" w:rsidRDefault="003C3AF3" w:rsidP="00FE0E1E"/>
        </w:tc>
        <w:tc>
          <w:tcPr>
            <w:tcW w:w="3548" w:type="dxa"/>
          </w:tcPr>
          <w:p w14:paraId="41235692" w14:textId="77777777" w:rsidR="003C3AF3" w:rsidRPr="005D609E" w:rsidRDefault="003C3AF3" w:rsidP="00FE0E1E"/>
        </w:tc>
      </w:tr>
      <w:tr w:rsidR="4B7BEAE1" w14:paraId="2899F825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9130F20" w14:textId="7CC9A192" w:rsidR="10ACA397" w:rsidRDefault="1CDC1AFD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</w:t>
            </w:r>
            <w:r w:rsidR="07E679BF" w:rsidRPr="0ACA543E">
              <w:rPr>
                <w:i/>
                <w:iCs/>
                <w:sz w:val="20"/>
                <w:szCs w:val="20"/>
              </w:rPr>
              <w:t xml:space="preserve"> m.in..</w:t>
            </w:r>
            <w:r w:rsidRPr="0ACA543E">
              <w:rPr>
                <w:i/>
                <w:iCs/>
                <w:sz w:val="20"/>
                <w:szCs w:val="20"/>
              </w:rPr>
              <w:t>: opis w jaki sposób Wykonawca ma zamiar zrealizować współpracę Regulatora pomieszczeniowego A z System wentylacji</w:t>
            </w:r>
            <w:r w:rsidR="20D2DB8F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C3AF3" w14:paraId="4F8C9F87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653D3BD1" w:rsidR="003C3AF3" w:rsidRPr="005D609E" w:rsidRDefault="003C3AF3" w:rsidP="003C3AF3">
            <w:pPr>
              <w:jc w:val="center"/>
            </w:pPr>
            <w:r>
              <w:t>4</w:t>
            </w:r>
            <w:r w:rsidRPr="005D609E">
              <w:t>.2</w:t>
            </w:r>
          </w:p>
          <w:p w14:paraId="752037BA" w14:textId="77777777" w:rsidR="003C3AF3" w:rsidRPr="005D609E" w:rsidRDefault="003C3AF3" w:rsidP="003C3AF3">
            <w:pPr>
              <w:jc w:val="center"/>
            </w:pPr>
          </w:p>
        </w:tc>
        <w:tc>
          <w:tcPr>
            <w:tcW w:w="2115" w:type="dxa"/>
            <w:shd w:val="clear" w:color="auto" w:fill="E2EFD9" w:themeFill="accent6" w:themeFillTint="33"/>
          </w:tcPr>
          <w:p w14:paraId="7006C2DE" w14:textId="619F6F38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4E6EB8DB" w14:textId="76870E92" w:rsidR="003C3AF3" w:rsidRPr="00836C9D" w:rsidRDefault="003C3AF3" w:rsidP="00FE0E1E">
            <w:r w:rsidRPr="0099211C">
              <w:t>Program Przerwa</w:t>
            </w:r>
          </w:p>
        </w:tc>
        <w:tc>
          <w:tcPr>
            <w:tcW w:w="1560" w:type="dxa"/>
          </w:tcPr>
          <w:p w14:paraId="08B68D4B" w14:textId="77777777" w:rsidR="003C3AF3" w:rsidRPr="005D609E" w:rsidRDefault="003C3AF3" w:rsidP="00FE0E1E"/>
        </w:tc>
        <w:tc>
          <w:tcPr>
            <w:tcW w:w="3548" w:type="dxa"/>
          </w:tcPr>
          <w:p w14:paraId="5E5720A7" w14:textId="77777777" w:rsidR="003C3AF3" w:rsidRPr="005D609E" w:rsidRDefault="003C3AF3" w:rsidP="00FE0E1E"/>
        </w:tc>
      </w:tr>
      <w:tr w:rsidR="003C3AF3" w14:paraId="412CEDA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37CD206C" w:rsidR="003C3AF3" w:rsidRPr="005D609E" w:rsidRDefault="003C3AF3" w:rsidP="003C3AF3">
            <w:pPr>
              <w:jc w:val="center"/>
            </w:pPr>
            <w:r>
              <w:t>4.3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08A98A0" w14:textId="2BD2DFF1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000E005B" w14:textId="3CC23A65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OFF</w:t>
            </w:r>
          </w:p>
        </w:tc>
        <w:tc>
          <w:tcPr>
            <w:tcW w:w="1560" w:type="dxa"/>
          </w:tcPr>
          <w:p w14:paraId="34304873" w14:textId="77777777" w:rsidR="003C3AF3" w:rsidRPr="005D609E" w:rsidRDefault="003C3AF3" w:rsidP="00FE0E1E"/>
        </w:tc>
        <w:tc>
          <w:tcPr>
            <w:tcW w:w="3548" w:type="dxa"/>
          </w:tcPr>
          <w:p w14:paraId="3B582FC2" w14:textId="77777777" w:rsidR="003C3AF3" w:rsidRPr="005D609E" w:rsidRDefault="003C3AF3" w:rsidP="00FE0E1E"/>
        </w:tc>
      </w:tr>
      <w:tr w:rsidR="003C3AF3" w14:paraId="55E9F2F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3106D806" w:rsidR="003C3AF3" w:rsidRPr="005D609E" w:rsidRDefault="003C3AF3" w:rsidP="003C3AF3">
            <w:pPr>
              <w:jc w:val="center"/>
            </w:pPr>
            <w:r>
              <w:t>4.4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42D3247" w14:textId="6099B6E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EE9067" w14:textId="5E1D55A3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Program Praca</w:t>
            </w:r>
          </w:p>
        </w:tc>
        <w:tc>
          <w:tcPr>
            <w:tcW w:w="1560" w:type="dxa"/>
          </w:tcPr>
          <w:p w14:paraId="7F26AB9C" w14:textId="77777777" w:rsidR="003C3AF3" w:rsidRPr="005D609E" w:rsidRDefault="003C3AF3" w:rsidP="00FE0E1E"/>
        </w:tc>
        <w:tc>
          <w:tcPr>
            <w:tcW w:w="3548" w:type="dxa"/>
          </w:tcPr>
          <w:p w14:paraId="09928AF8" w14:textId="77777777" w:rsidR="003C3AF3" w:rsidRPr="005D609E" w:rsidRDefault="003C3AF3" w:rsidP="00FE0E1E"/>
        </w:tc>
      </w:tr>
      <w:tr w:rsidR="003C3AF3" w14:paraId="088F83B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2C2D7775" w:rsidR="003C3AF3" w:rsidRPr="005D609E" w:rsidRDefault="003C3AF3" w:rsidP="003C3AF3">
            <w:pPr>
              <w:jc w:val="center"/>
            </w:pPr>
            <w:r>
              <w:t>4.5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35F582E0" w14:textId="3B0C286B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AAA764" w14:textId="20827DB8" w:rsidR="003C3AF3" w:rsidRPr="00836C9D" w:rsidRDefault="003C3AF3" w:rsidP="00FE0E1E">
            <w:r w:rsidRPr="0099211C">
              <w:t>Pomiar temperatury powietrza</w:t>
            </w:r>
          </w:p>
        </w:tc>
        <w:tc>
          <w:tcPr>
            <w:tcW w:w="1560" w:type="dxa"/>
          </w:tcPr>
          <w:p w14:paraId="7BE45CE6" w14:textId="77777777" w:rsidR="003C3AF3" w:rsidRPr="005D609E" w:rsidRDefault="003C3AF3" w:rsidP="00FE0E1E"/>
        </w:tc>
        <w:tc>
          <w:tcPr>
            <w:tcW w:w="3548" w:type="dxa"/>
          </w:tcPr>
          <w:p w14:paraId="02CCDEE4" w14:textId="77777777" w:rsidR="003C3AF3" w:rsidRPr="005D609E" w:rsidRDefault="003C3AF3" w:rsidP="00FE0E1E"/>
        </w:tc>
      </w:tr>
      <w:tr w:rsidR="0ACA543E" w14:paraId="403C2F37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27814468" w14:textId="4F5A4700" w:rsidR="0E092337" w:rsidRDefault="0E092337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temperatury powietrz</w:t>
            </w:r>
            <w:r w:rsidR="1950E9F7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a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</w:t>
            </w:r>
            <w:r w:rsidR="4BACD482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 xml:space="preserve"> elementu pomiarowego </w:t>
            </w:r>
            <w:r w:rsidR="4F5604EB"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oraz przedstawienia dokładności wartości mierzonej.</w:t>
            </w:r>
          </w:p>
        </w:tc>
      </w:tr>
      <w:tr w:rsidR="003C3AF3" w14:paraId="1E0BB05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7EE72589" w:rsidR="003C3AF3" w:rsidRPr="005D609E" w:rsidRDefault="003C3AF3" w:rsidP="003C3AF3">
            <w:pPr>
              <w:jc w:val="center"/>
            </w:pPr>
            <w:r>
              <w:t>4.6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D2FCBFC" w14:textId="1D116827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581C28A2" w14:textId="638EB43C" w:rsidR="003C3AF3" w:rsidRPr="00836C9D" w:rsidRDefault="003C3AF3" w:rsidP="00FE0E1E">
            <w:r w:rsidRPr="0099211C">
              <w:t>Pomiar wilgotności względnej</w:t>
            </w:r>
          </w:p>
        </w:tc>
        <w:tc>
          <w:tcPr>
            <w:tcW w:w="1560" w:type="dxa"/>
          </w:tcPr>
          <w:p w14:paraId="4B4FA22C" w14:textId="77777777" w:rsidR="003C3AF3" w:rsidRPr="005D609E" w:rsidRDefault="003C3AF3" w:rsidP="00FE0E1E"/>
        </w:tc>
        <w:tc>
          <w:tcPr>
            <w:tcW w:w="3548" w:type="dxa"/>
          </w:tcPr>
          <w:p w14:paraId="490D4B39" w14:textId="77777777" w:rsidR="003C3AF3" w:rsidRPr="005D609E" w:rsidRDefault="003C3AF3" w:rsidP="00FE0E1E"/>
        </w:tc>
      </w:tr>
      <w:tr w:rsidR="0ACA543E" w14:paraId="36F7B3E8" w14:textId="77777777" w:rsidTr="00713FF2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18C37E0" w14:textId="08BC40B3" w:rsidR="7233DA32" w:rsidRDefault="7233DA32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wilgotności względnej, rodzaju elementu pomiarowego oraz przedstawienia dokładności wartości mierzonej.</w:t>
            </w:r>
          </w:p>
        </w:tc>
      </w:tr>
      <w:tr w:rsidR="003C3AF3" w14:paraId="5B24283C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571FE438" w:rsidR="003C3AF3" w:rsidRPr="005D609E" w:rsidRDefault="003C3AF3" w:rsidP="003C3AF3">
            <w:pPr>
              <w:jc w:val="center"/>
            </w:pPr>
            <w:r>
              <w:t>4.7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4BB6BE7C" w14:textId="42C61F3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3CB68539" w14:textId="7FFAD590" w:rsidR="003C3AF3" w:rsidRPr="00836C9D" w:rsidRDefault="003C3AF3" w:rsidP="00FE0E1E">
            <w:r w:rsidRPr="0099211C">
              <w:t>Pomiar stężenie CO</w:t>
            </w:r>
            <w:r w:rsidRPr="003C3AF3">
              <w:rPr>
                <w:vertAlign w:val="subscript"/>
              </w:rPr>
              <w:t>2</w:t>
            </w:r>
          </w:p>
        </w:tc>
        <w:tc>
          <w:tcPr>
            <w:tcW w:w="1560" w:type="dxa"/>
          </w:tcPr>
          <w:p w14:paraId="41219DF2" w14:textId="77777777" w:rsidR="003C3AF3" w:rsidRPr="005D609E" w:rsidRDefault="003C3AF3" w:rsidP="00FE0E1E"/>
        </w:tc>
        <w:tc>
          <w:tcPr>
            <w:tcW w:w="3548" w:type="dxa"/>
          </w:tcPr>
          <w:p w14:paraId="41B51645" w14:textId="77777777" w:rsidR="003C3AF3" w:rsidRPr="005D609E" w:rsidRDefault="003C3AF3" w:rsidP="00FE0E1E"/>
        </w:tc>
      </w:tr>
      <w:tr w:rsidR="0ACA543E" w14:paraId="4D1CA13C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E951346" w14:textId="0964608F" w:rsidR="789A7096" w:rsidRDefault="789A7096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stężenia CO</w:t>
            </w:r>
            <w:r w:rsidRPr="00254B1B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  <w:vertAlign w:val="subscript"/>
              </w:rPr>
              <w:t>2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, rodzaju elementu pomiarowego oraz przedstawienia dokładności wartości mierzonej.</w:t>
            </w:r>
          </w:p>
        </w:tc>
      </w:tr>
      <w:tr w:rsidR="003C3AF3" w14:paraId="0D33C58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27D64CD4" w:rsidR="003C3AF3" w:rsidRPr="005D609E" w:rsidRDefault="003C3AF3" w:rsidP="003C3AF3">
            <w:pPr>
              <w:jc w:val="center"/>
            </w:pPr>
            <w:r>
              <w:t>4.8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6E707F1C" w14:textId="4ED71F5E" w:rsidR="003C3AF3" w:rsidRPr="00541638" w:rsidRDefault="0B6E57B2" w:rsidP="4B7BEAE1">
            <w:pPr>
              <w:jc w:val="center"/>
              <w:rPr>
                <w:b/>
                <w:bCs/>
              </w:rPr>
            </w:pPr>
            <w:r w:rsidRPr="0ACA543E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CC94F27" w14:textId="5E3FFBB7" w:rsidR="003C3AF3" w:rsidRPr="00836C9D" w:rsidRDefault="003C3AF3" w:rsidP="00FE0E1E">
            <w:r w:rsidRPr="0099211C">
              <w:t>Pomiar koncentracji PM2.5</w:t>
            </w:r>
          </w:p>
        </w:tc>
        <w:tc>
          <w:tcPr>
            <w:tcW w:w="1560" w:type="dxa"/>
          </w:tcPr>
          <w:p w14:paraId="01EE8049" w14:textId="77777777" w:rsidR="003C3AF3" w:rsidRPr="005D609E" w:rsidRDefault="003C3AF3" w:rsidP="00FE0E1E"/>
        </w:tc>
        <w:tc>
          <w:tcPr>
            <w:tcW w:w="3548" w:type="dxa"/>
          </w:tcPr>
          <w:p w14:paraId="35BC2066" w14:textId="77777777" w:rsidR="003C3AF3" w:rsidRPr="005D609E" w:rsidRDefault="003C3AF3" w:rsidP="00FE0E1E"/>
        </w:tc>
      </w:tr>
      <w:tr w:rsidR="0ACA543E" w14:paraId="36C1D3BB" w14:textId="77777777" w:rsidTr="00254B1B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97D2C2E" w14:textId="08155E61" w:rsidR="0EA469B0" w:rsidRDefault="0EA469B0" w:rsidP="0ACA543E">
            <w:pPr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W tym polu proszę wpisać uzasadnienie spełnienia Wymagania Obligatoryjnego zawierające m.in..: opis sposobu Pomiaru koncentracji PM2.5, rodzaju elementu pomiarowego oraz przedstawienia dokładności wartości mierzonej.</w:t>
            </w:r>
          </w:p>
        </w:tc>
      </w:tr>
      <w:tr w:rsidR="003C3AF3" w14:paraId="0327FF1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45AE74DC" w:rsidR="003C3AF3" w:rsidRPr="005D609E" w:rsidRDefault="003C3AF3" w:rsidP="003C3AF3">
            <w:pPr>
              <w:jc w:val="center"/>
            </w:pPr>
            <w:r>
              <w:lastRenderedPageBreak/>
              <w:t>4.9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EEAFB05" w14:textId="7C1D350A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67ACA24A" w14:textId="02B4A7AA" w:rsidR="003C3AF3" w:rsidRPr="00836C9D" w:rsidRDefault="077C3675" w:rsidP="00FE0E1E">
            <w:r>
              <w:t xml:space="preserve">Nastawa temperatury powietrza w </w:t>
            </w:r>
            <w:r w:rsidR="4D47B40D">
              <w:t>Sali lekcyjnej</w:t>
            </w:r>
          </w:p>
        </w:tc>
        <w:tc>
          <w:tcPr>
            <w:tcW w:w="1560" w:type="dxa"/>
          </w:tcPr>
          <w:p w14:paraId="64DAE8EA" w14:textId="77777777" w:rsidR="003C3AF3" w:rsidRPr="005D609E" w:rsidRDefault="003C3AF3" w:rsidP="00FE0E1E"/>
        </w:tc>
        <w:tc>
          <w:tcPr>
            <w:tcW w:w="3548" w:type="dxa"/>
          </w:tcPr>
          <w:p w14:paraId="3D2658C3" w14:textId="77777777" w:rsidR="003C3AF3" w:rsidRPr="005D609E" w:rsidRDefault="003C3AF3" w:rsidP="00FE0E1E"/>
        </w:tc>
      </w:tr>
      <w:tr w:rsidR="003C3AF3" w14:paraId="18CA7D5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5486561E" w:rsidR="003C3AF3" w:rsidRDefault="003C3AF3" w:rsidP="003C3AF3">
            <w:pPr>
              <w:jc w:val="center"/>
            </w:pPr>
            <w:r>
              <w:t>4.10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0A101A08" w14:textId="7C33ACC3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26C3498C" w14:textId="640DCD09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>Parametry prezentowane na wyświetlaczu Regulatora pomieszczeniowego A</w:t>
            </w:r>
          </w:p>
        </w:tc>
        <w:tc>
          <w:tcPr>
            <w:tcW w:w="1560" w:type="dxa"/>
          </w:tcPr>
          <w:p w14:paraId="2CE952E2" w14:textId="77777777" w:rsidR="003C3AF3" w:rsidRPr="005D609E" w:rsidRDefault="003C3AF3" w:rsidP="00FE0E1E"/>
        </w:tc>
        <w:tc>
          <w:tcPr>
            <w:tcW w:w="3548" w:type="dxa"/>
          </w:tcPr>
          <w:p w14:paraId="0E1D6579" w14:textId="77777777" w:rsidR="003C3AF3" w:rsidRPr="005D609E" w:rsidRDefault="003C3AF3" w:rsidP="00FE0E1E"/>
        </w:tc>
      </w:tr>
      <w:tr w:rsidR="003C3AF3" w14:paraId="43B64623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3752AFC8" w:rsidR="003C3AF3" w:rsidRPr="005D609E" w:rsidRDefault="003C3AF3" w:rsidP="003C3AF3">
            <w:pPr>
              <w:jc w:val="center"/>
            </w:pPr>
            <w:r>
              <w:t>4.11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2AA10042" w14:textId="46187B9D" w:rsidR="003C3AF3" w:rsidRPr="00541638" w:rsidRDefault="6FBE8332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D93AB3B" w14:textId="2848013C" w:rsidR="003C3AF3" w:rsidRPr="00836C9D" w:rsidRDefault="003C3AF3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99211C">
              <w:t xml:space="preserve">Obsługa wielu Central wentylacyjnych A przez regulator pomieszczeniowy A </w:t>
            </w:r>
          </w:p>
        </w:tc>
        <w:tc>
          <w:tcPr>
            <w:tcW w:w="1560" w:type="dxa"/>
          </w:tcPr>
          <w:p w14:paraId="251CECAC" w14:textId="77777777" w:rsidR="003C3AF3" w:rsidRPr="005D609E" w:rsidRDefault="003C3AF3" w:rsidP="00FE0E1E"/>
        </w:tc>
        <w:tc>
          <w:tcPr>
            <w:tcW w:w="3548" w:type="dxa"/>
          </w:tcPr>
          <w:p w14:paraId="61B04E3C" w14:textId="77777777" w:rsidR="003C3AF3" w:rsidRPr="005D609E" w:rsidRDefault="003C3AF3" w:rsidP="00FE0E1E"/>
        </w:tc>
      </w:tr>
      <w:tr w:rsidR="003C3AF3" w14:paraId="1EE81F7D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61E44034" w:rsidR="003C3AF3" w:rsidRDefault="003C3AF3" w:rsidP="003C3AF3">
            <w:pPr>
              <w:jc w:val="center"/>
            </w:pPr>
            <w:r>
              <w:t>4.12</w:t>
            </w:r>
          </w:p>
        </w:tc>
        <w:tc>
          <w:tcPr>
            <w:tcW w:w="2115" w:type="dxa"/>
            <w:shd w:val="clear" w:color="auto" w:fill="E2EFD9" w:themeFill="accent6" w:themeFillTint="33"/>
          </w:tcPr>
          <w:p w14:paraId="171DFB1B" w14:textId="514B7666" w:rsidR="003C3AF3" w:rsidRPr="00541638" w:rsidRDefault="6FBE8332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Regulator pomieszczeniowy A</w:t>
            </w:r>
          </w:p>
        </w:tc>
        <w:tc>
          <w:tcPr>
            <w:tcW w:w="2177" w:type="dxa"/>
            <w:shd w:val="clear" w:color="auto" w:fill="E2EFD9" w:themeFill="accent6" w:themeFillTint="33"/>
          </w:tcPr>
          <w:p w14:paraId="7436EA16" w14:textId="436DA2DB" w:rsidR="003C3AF3" w:rsidRPr="00836C9D" w:rsidRDefault="003C3AF3" w:rsidP="00FE0E1E">
            <w:pPr>
              <w:rPr>
                <w:rStyle w:val="normaltextrun"/>
                <w:rFonts w:ascii="Calibri" w:hAnsi="Calibri" w:cs="Calibri"/>
              </w:rPr>
            </w:pPr>
            <w:r w:rsidRPr="0099211C">
              <w:t>Komunikacja z Systemem automatyki A</w:t>
            </w:r>
          </w:p>
        </w:tc>
        <w:tc>
          <w:tcPr>
            <w:tcW w:w="1560" w:type="dxa"/>
          </w:tcPr>
          <w:p w14:paraId="79BF3F6E" w14:textId="77777777" w:rsidR="003C3AF3" w:rsidRPr="005D609E" w:rsidRDefault="003C3AF3" w:rsidP="00FE0E1E"/>
        </w:tc>
        <w:tc>
          <w:tcPr>
            <w:tcW w:w="3548" w:type="dxa"/>
          </w:tcPr>
          <w:p w14:paraId="38F15F77" w14:textId="77777777" w:rsidR="003C3AF3" w:rsidRPr="005D609E" w:rsidRDefault="003C3AF3" w:rsidP="00FE0E1E"/>
        </w:tc>
      </w:tr>
      <w:tr w:rsidR="003C3AF3" w14:paraId="0B14FCF3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</w:tcPr>
          <w:p w14:paraId="45C0A8B5" w14:textId="3E05F748" w:rsidR="003C3AF3" w:rsidRPr="005D609E" w:rsidRDefault="2B67C056" w:rsidP="00FB7B20">
            <w:pPr>
              <w:jc w:val="both"/>
            </w:pPr>
            <w:r w:rsidRPr="0ACA543E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951726" w:rsidRPr="0ACA543E">
              <w:rPr>
                <w:i/>
                <w:iCs/>
                <w:sz w:val="20"/>
                <w:szCs w:val="20"/>
              </w:rPr>
              <w:t xml:space="preserve"> m.in.</w:t>
            </w:r>
            <w:r w:rsidRPr="0ACA543E">
              <w:rPr>
                <w:i/>
                <w:iCs/>
                <w:sz w:val="20"/>
                <w:szCs w:val="20"/>
              </w:rPr>
              <w:t xml:space="preserve">: opis w jaki sposób Wykonawca ma zamiar zrealizować komunikację Regulatora pomieszczeniowego A z Systemu </w:t>
            </w:r>
            <w:r w:rsidR="376E9B54" w:rsidRPr="0ACA543E">
              <w:rPr>
                <w:i/>
                <w:iCs/>
                <w:sz w:val="20"/>
                <w:szCs w:val="20"/>
              </w:rPr>
              <w:t>wentylacji</w:t>
            </w:r>
            <w:r w:rsidRPr="0ACA543E">
              <w:rPr>
                <w:i/>
                <w:iCs/>
                <w:sz w:val="20"/>
                <w:szCs w:val="20"/>
              </w:rPr>
              <w:t xml:space="preserve"> A wraz z graficzną prezentacj</w:t>
            </w:r>
            <w:r w:rsidR="3C91EB58" w:rsidRPr="0ACA543E">
              <w:rPr>
                <w:i/>
                <w:iCs/>
                <w:sz w:val="20"/>
                <w:szCs w:val="20"/>
              </w:rPr>
              <w:t>ą</w:t>
            </w:r>
            <w:r w:rsidRPr="0ACA543E">
              <w:rPr>
                <w:i/>
                <w:iCs/>
                <w:sz w:val="20"/>
                <w:szCs w:val="20"/>
              </w:rPr>
              <w:t xml:space="preserve"> połączenia elektrycznego urządzeń między sobą.</w:t>
            </w:r>
          </w:p>
        </w:tc>
      </w:tr>
    </w:tbl>
    <w:p w14:paraId="76AF2E6C" w14:textId="77777777" w:rsidR="00B57151" w:rsidRDefault="00B57151" w:rsidP="00B57151"/>
    <w:p w14:paraId="42D5ED1F" w14:textId="4355C606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5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>Wymagania Obligatoryjne dla Szkolnego systemu zarządzającego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726F9764" w14:textId="77777777" w:rsidTr="0ACA543E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0AFE64B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56BA6CAC" w:rsidR="00EC748F" w:rsidRPr="005D609E" w:rsidRDefault="00EC748F" w:rsidP="00EC748F">
            <w:pPr>
              <w:jc w:val="center"/>
            </w:pPr>
            <w:r w:rsidRPr="008E0016">
              <w:t>5.1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06911CC4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12D21CB" w:rsidR="00EC748F" w:rsidRPr="00836C9D" w:rsidRDefault="00EC748F" w:rsidP="00FE0E1E">
            <w:r w:rsidRPr="00066555">
              <w:t>Współpraca Szkolnego systemu z</w:t>
            </w:r>
            <w:r w:rsidR="00CA2E94">
              <w:t>arządzającego z Systemami wenty</w:t>
            </w:r>
            <w:r w:rsidR="00B850BB">
              <w:t>-</w:t>
            </w:r>
            <w:r w:rsidR="00BA09D3">
              <w:t>l</w:t>
            </w:r>
            <w:r w:rsidRPr="00066555">
              <w:t>acyjnymi</w:t>
            </w:r>
          </w:p>
        </w:tc>
        <w:tc>
          <w:tcPr>
            <w:tcW w:w="1560" w:type="dxa"/>
            <w:vAlign w:val="center"/>
          </w:tcPr>
          <w:p w14:paraId="1506891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C6FDAB" w14:textId="77777777" w:rsidR="00EC748F" w:rsidRPr="005D609E" w:rsidRDefault="00EC748F" w:rsidP="00FE0E1E"/>
        </w:tc>
      </w:tr>
      <w:tr w:rsidR="006B0E24" w14:paraId="7C5D6F29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92A070E" w14:textId="17C3AB16" w:rsidR="006B0E24" w:rsidRPr="00A753CD" w:rsidRDefault="00FB7B2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7021F8B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 opis w jaki sposób Wykonawca ma zamiar zrealizować</w:t>
            </w:r>
            <w:r w:rsidR="1C263208" w:rsidRPr="4B7BEAE1">
              <w:rPr>
                <w:i/>
                <w:iCs/>
                <w:sz w:val="20"/>
                <w:szCs w:val="20"/>
              </w:rPr>
              <w:t xml:space="preserve"> Szkolny system zarządzający, jakie elementy będą wchodzi w skład systemu, sposób komunikacji pomiędzy Szkolnym systemem zarządzającym a poszczególnymi Systemami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wentylacji </w:t>
            </w:r>
            <w:r w:rsidR="1C263208" w:rsidRPr="4B7BEAE1">
              <w:rPr>
                <w:i/>
                <w:iCs/>
                <w:sz w:val="20"/>
                <w:szCs w:val="20"/>
              </w:rPr>
              <w:t>A,</w:t>
            </w:r>
            <w:r w:rsidR="423CC33A" w:rsidRPr="4B7BEAE1">
              <w:rPr>
                <w:i/>
                <w:iCs/>
                <w:sz w:val="20"/>
                <w:szCs w:val="20"/>
              </w:rPr>
              <w:t xml:space="preserve"> Elektroniczną tablicą wyników, Stacją pogodową, sposób zapewnienia bezpieczeństwa połączenia</w:t>
            </w:r>
            <w:r w:rsidR="511915F1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F373A3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48E7D91A" w:rsidR="00EC748F" w:rsidRPr="005D609E" w:rsidRDefault="00EC748F" w:rsidP="00EC748F">
            <w:pPr>
              <w:jc w:val="center"/>
            </w:pPr>
            <w:r w:rsidRPr="008E0016">
              <w:t>5.2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71D26C3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07EC3C0D" w:rsidR="00EC748F" w:rsidRPr="00836C9D" w:rsidRDefault="00EC748F" w:rsidP="00FE0E1E">
            <w:r w:rsidRPr="00066555">
              <w:t>Minimalna liczba Systemów wentylacyjnych podłączonych do Szkolnego systemu zarządzającego</w:t>
            </w:r>
          </w:p>
        </w:tc>
        <w:tc>
          <w:tcPr>
            <w:tcW w:w="1560" w:type="dxa"/>
            <w:vAlign w:val="center"/>
          </w:tcPr>
          <w:p w14:paraId="4BABA06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23465EF" w14:textId="77777777" w:rsidR="00EC748F" w:rsidRPr="005D609E" w:rsidRDefault="00EC748F" w:rsidP="00FE0E1E"/>
        </w:tc>
      </w:tr>
      <w:tr w:rsidR="00EC748F" w14:paraId="3BE056F6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3CA307BE" w:rsidR="00EC748F" w:rsidRPr="005D609E" w:rsidRDefault="00EC748F" w:rsidP="00EC748F">
            <w:pPr>
              <w:jc w:val="center"/>
            </w:pPr>
            <w:r w:rsidRPr="008E0016">
              <w:t>5.3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7F4811E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6F8162D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</w:t>
            </w:r>
          </w:p>
        </w:tc>
        <w:tc>
          <w:tcPr>
            <w:tcW w:w="1560" w:type="dxa"/>
            <w:vAlign w:val="center"/>
          </w:tcPr>
          <w:p w14:paraId="707053E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050191E" w14:textId="77777777" w:rsidR="00EC748F" w:rsidRPr="005D609E" w:rsidRDefault="00EC748F" w:rsidP="00FE0E1E"/>
        </w:tc>
      </w:tr>
      <w:tr w:rsidR="00EC748F" w14:paraId="547420BF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4E20720E" w:rsidR="00EC748F" w:rsidRPr="005D609E" w:rsidRDefault="00EC748F" w:rsidP="00EC748F">
            <w:pPr>
              <w:jc w:val="center"/>
            </w:pPr>
            <w:r w:rsidRPr="008E0016">
              <w:lastRenderedPageBreak/>
              <w:t>5.4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39BB54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374891E8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Komunikacja z Systemami wentylacji A w obrębie szkoły</w:t>
            </w:r>
          </w:p>
        </w:tc>
        <w:tc>
          <w:tcPr>
            <w:tcW w:w="1560" w:type="dxa"/>
            <w:vAlign w:val="center"/>
          </w:tcPr>
          <w:p w14:paraId="3DD530D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6BEE56C" w14:textId="77777777" w:rsidR="00EC748F" w:rsidRPr="005D609E" w:rsidRDefault="00EC748F" w:rsidP="00FE0E1E"/>
        </w:tc>
      </w:tr>
      <w:tr w:rsidR="00EC748F" w14:paraId="28D56FE5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0432FEFC" w:rsidR="00EC748F" w:rsidRPr="005D609E" w:rsidRDefault="00EC748F" w:rsidP="00EC748F">
            <w:pPr>
              <w:jc w:val="center"/>
            </w:pPr>
            <w:r w:rsidRPr="008E0016">
              <w:t>5.5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35DEA13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2ED98970" w:rsidR="00EC748F" w:rsidRPr="00836C9D" w:rsidRDefault="00EC748F" w:rsidP="00FE0E1E">
            <w:r w:rsidRPr="00066555">
              <w:t xml:space="preserve">Rejestracja i archiwizacja </w:t>
            </w:r>
          </w:p>
        </w:tc>
        <w:tc>
          <w:tcPr>
            <w:tcW w:w="1560" w:type="dxa"/>
            <w:vAlign w:val="center"/>
          </w:tcPr>
          <w:p w14:paraId="2A19027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815638" w14:textId="77777777" w:rsidR="00EC748F" w:rsidRPr="005D609E" w:rsidRDefault="00EC748F" w:rsidP="00FE0E1E"/>
        </w:tc>
      </w:tr>
      <w:tr w:rsidR="006B0E24" w14:paraId="76025F44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742BABB" w14:textId="1634D3F0" w:rsidR="006B0E24" w:rsidRPr="005D609E" w:rsidRDefault="0FA3932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7EB30C5F" w:rsidRPr="4B7BEAE1">
              <w:rPr>
                <w:i/>
                <w:iCs/>
                <w:sz w:val="20"/>
                <w:szCs w:val="20"/>
              </w:rPr>
              <w:t>r</w:t>
            </w:r>
            <w:r w:rsidRPr="4B7BEAE1">
              <w:rPr>
                <w:i/>
                <w:iCs/>
                <w:sz w:val="20"/>
                <w:szCs w:val="20"/>
              </w:rPr>
              <w:t>ejestracji i archiwizacji mierzonych jak i regulowanych parametrów wszystkich systemów wen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tylacji w obrębie jednej szkoły przez okres 5 lat, jakie będzie </w:t>
            </w:r>
            <w:r w:rsidR="68126D95" w:rsidRPr="4B7BEAE1">
              <w:rPr>
                <w:i/>
                <w:iCs/>
                <w:sz w:val="20"/>
                <w:szCs w:val="20"/>
              </w:rPr>
              <w:t>mechanizm zabezpieczający przed utratą pakietu danych w przypadku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</w:t>
            </w:r>
            <w:r w:rsidR="36A97DD6" w:rsidRPr="4B7BEAE1">
              <w:rPr>
                <w:i/>
                <w:iCs/>
                <w:sz w:val="20"/>
                <w:szCs w:val="20"/>
              </w:rPr>
              <w:t>przerwania</w:t>
            </w:r>
            <w:r w:rsidR="56641071" w:rsidRPr="4B7BEAE1">
              <w:rPr>
                <w:i/>
                <w:iCs/>
                <w:sz w:val="20"/>
                <w:szCs w:val="20"/>
              </w:rPr>
              <w:t xml:space="preserve"> komunikacj</w:t>
            </w:r>
            <w:r w:rsidR="3C1D196E" w:rsidRPr="4B7BEAE1">
              <w:rPr>
                <w:i/>
                <w:iCs/>
                <w:sz w:val="20"/>
                <w:szCs w:val="20"/>
              </w:rPr>
              <w:t>i między Szkolnym systemem zarządzającym a poszczególnymi Systemami wentylacji A</w:t>
            </w:r>
            <w:r w:rsidR="7B16428F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3CB23F8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327DF5" w14:textId="6E237AC5" w:rsidR="00EC748F" w:rsidRPr="005D609E" w:rsidRDefault="00EC748F" w:rsidP="00EC748F">
            <w:pPr>
              <w:jc w:val="center"/>
            </w:pPr>
            <w:r w:rsidRPr="008E0016">
              <w:t>5.6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16EAB4" w14:textId="7213D80B" w:rsidR="00EC748F" w:rsidRPr="00541638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D36FF43" w14:textId="7B31669E" w:rsidR="00EC748F" w:rsidRPr="00836C9D" w:rsidRDefault="00EC748F" w:rsidP="00FE0E1E">
            <w:r w:rsidRPr="00066555">
              <w:t>Aktualizacja oprogramowania</w:t>
            </w:r>
          </w:p>
        </w:tc>
        <w:tc>
          <w:tcPr>
            <w:tcW w:w="1560" w:type="dxa"/>
            <w:vAlign w:val="center"/>
          </w:tcPr>
          <w:p w14:paraId="21EBA18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7A193DC" w14:textId="77777777" w:rsidR="00EC748F" w:rsidRPr="005D609E" w:rsidRDefault="00EC748F" w:rsidP="00FE0E1E"/>
        </w:tc>
      </w:tr>
      <w:tr w:rsidR="006B0E24" w14:paraId="7382729B" w14:textId="77777777" w:rsidTr="0ACA543E">
        <w:trPr>
          <w:trHeight w:val="8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D3BA052" w14:textId="1A4E047E" w:rsidR="006B0E24" w:rsidRPr="005D609E" w:rsidRDefault="3C16F01D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aktualizacji oprogramowania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Szkolnego systemu zarządzającego oraz Systemów wentylacji </w:t>
            </w:r>
            <w:r w:rsidR="54E8B2F7" w:rsidRPr="4B7BEAE1">
              <w:rPr>
                <w:i/>
                <w:iCs/>
                <w:sz w:val="20"/>
                <w:szCs w:val="20"/>
              </w:rPr>
              <w:t xml:space="preserve">A </w:t>
            </w:r>
            <w:r w:rsidR="76F0C970" w:rsidRPr="4B7BEAE1">
              <w:rPr>
                <w:i/>
                <w:iCs/>
                <w:sz w:val="20"/>
                <w:szCs w:val="20"/>
              </w:rPr>
              <w:t xml:space="preserve">w obrębie pojedynczej szkoły. </w:t>
            </w:r>
          </w:p>
        </w:tc>
      </w:tr>
      <w:tr w:rsidR="00EC748F" w14:paraId="6A80651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D3B16E0" w14:textId="79EE563E" w:rsidR="00EC748F" w:rsidRPr="005D609E" w:rsidRDefault="00EC748F" w:rsidP="00EC748F">
            <w:pPr>
              <w:jc w:val="center"/>
            </w:pPr>
            <w:r w:rsidRPr="008E0016">
              <w:t>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EE94F23" w14:textId="33E2E43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8DE1A8" w14:textId="6952072A" w:rsidR="00EC748F" w:rsidRPr="00836C9D" w:rsidRDefault="00EC748F" w:rsidP="00FE0E1E">
            <w:r w:rsidRPr="00066555">
              <w:t xml:space="preserve">Instrukcja obsługi </w:t>
            </w:r>
          </w:p>
        </w:tc>
        <w:tc>
          <w:tcPr>
            <w:tcW w:w="1560" w:type="dxa"/>
            <w:vAlign w:val="center"/>
          </w:tcPr>
          <w:p w14:paraId="7916D24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8CFADA" w14:textId="77777777" w:rsidR="00EC748F" w:rsidRPr="005D609E" w:rsidRDefault="00EC748F" w:rsidP="00FE0E1E"/>
        </w:tc>
      </w:tr>
      <w:tr w:rsidR="00EC748F" w14:paraId="6863381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B42DB4" w14:textId="1EB1A450" w:rsidR="00EC748F" w:rsidRPr="005D609E" w:rsidRDefault="00EC748F" w:rsidP="00EC748F">
            <w:pPr>
              <w:jc w:val="center"/>
            </w:pPr>
            <w:r w:rsidRPr="008E0016">
              <w:t>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D4A2B41" w14:textId="45DE352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6A46CA" w14:textId="4661C86C" w:rsidR="00EC748F" w:rsidRPr="00836C9D" w:rsidRDefault="00EC748F" w:rsidP="00FE0E1E">
            <w:r w:rsidRPr="00066555">
              <w:t>Elektroniczna tablica wyników</w:t>
            </w:r>
          </w:p>
        </w:tc>
        <w:tc>
          <w:tcPr>
            <w:tcW w:w="1560" w:type="dxa"/>
            <w:vAlign w:val="center"/>
          </w:tcPr>
          <w:p w14:paraId="552A759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EF1E1E" w14:textId="77777777" w:rsidR="00EC748F" w:rsidRPr="005D609E" w:rsidRDefault="00EC748F" w:rsidP="00FE0E1E"/>
        </w:tc>
      </w:tr>
      <w:tr w:rsidR="006B0E24" w14:paraId="67CD740A" w14:textId="77777777" w:rsidTr="0ACA543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2D81C95" w14:textId="69CC10C8" w:rsidR="006B0E24" w:rsidRPr="005D609E" w:rsidRDefault="7E535443" w:rsidP="00BA09D3">
            <w:pPr>
              <w:jc w:val="both"/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4DFAEF3E" w:rsidRPr="0ACA543E">
              <w:rPr>
                <w:i/>
                <w:iCs/>
                <w:sz w:val="20"/>
                <w:szCs w:val="20"/>
              </w:rPr>
              <w:t>aktualizacji wyników wyświetlanych na Elektronicznej tablicy wyników</w:t>
            </w:r>
            <w:r w:rsidR="39450E47" w:rsidRPr="0ACA543E">
              <w:rPr>
                <w:i/>
                <w:iCs/>
                <w:sz w:val="20"/>
                <w:szCs w:val="20"/>
              </w:rPr>
              <w:t xml:space="preserve">; </w:t>
            </w:r>
            <w:r w:rsidR="7BA278C0" w:rsidRPr="0ACA543E">
              <w:rPr>
                <w:i/>
                <w:iCs/>
                <w:sz w:val="20"/>
                <w:szCs w:val="20"/>
              </w:rPr>
              <w:t xml:space="preserve">prezentację graficzną polegająca na przedstawieniu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sposobu wyświetlania danych pomiarowych z poszczególnych Systemów wentylacji A jak również sposób interpretacji </w:t>
            </w:r>
            <w:r w:rsidR="4CF3064A" w:rsidRPr="0ACA543E">
              <w:rPr>
                <w:i/>
                <w:iCs/>
                <w:sz w:val="20"/>
                <w:szCs w:val="20"/>
              </w:rPr>
              <w:t>graficznej jakości powietrza</w:t>
            </w:r>
            <w:r w:rsidR="756008D7" w:rsidRPr="0ACA543E">
              <w:rPr>
                <w:i/>
                <w:iCs/>
                <w:sz w:val="20"/>
                <w:szCs w:val="20"/>
              </w:rPr>
              <w:t xml:space="preserve"> oraz sposobu edukacji </w:t>
            </w:r>
            <w:r w:rsidR="00BA09D3">
              <w:rPr>
                <w:i/>
                <w:iCs/>
                <w:sz w:val="20"/>
                <w:szCs w:val="20"/>
              </w:rPr>
              <w:t>u</w:t>
            </w:r>
            <w:r w:rsidR="756008D7" w:rsidRPr="0ACA543E">
              <w:rPr>
                <w:i/>
                <w:iCs/>
                <w:sz w:val="20"/>
                <w:szCs w:val="20"/>
              </w:rPr>
              <w:t>żytkowników na temat jakości powietrza zewnętrznego i wewnętrznego</w:t>
            </w:r>
            <w:r w:rsidR="4CF3064A" w:rsidRPr="0ACA543E">
              <w:rPr>
                <w:i/>
                <w:iCs/>
                <w:sz w:val="20"/>
                <w:szCs w:val="20"/>
              </w:rPr>
              <w:t xml:space="preserve">. </w:t>
            </w:r>
            <w:r w:rsidR="045395D8" w:rsidRPr="0ACA543E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EC748F" w14:paraId="6A77EAF4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16AD5D8" w14:textId="3D9E1C11" w:rsidR="00EC748F" w:rsidRPr="005D609E" w:rsidRDefault="00EC748F" w:rsidP="00EC748F">
            <w:pPr>
              <w:jc w:val="center"/>
            </w:pPr>
            <w:r w:rsidRPr="008E0016">
              <w:t>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9A8800" w14:textId="6DA54B7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5603B3F" w14:textId="3CE249D2" w:rsidR="00EC748F" w:rsidRPr="00836C9D" w:rsidRDefault="00EC748F" w:rsidP="00FE0E1E">
            <w:r w:rsidRPr="00066555">
              <w:t>Informacja o niezbędnych czynnościach serwisowych</w:t>
            </w:r>
          </w:p>
        </w:tc>
        <w:tc>
          <w:tcPr>
            <w:tcW w:w="1560" w:type="dxa"/>
            <w:vAlign w:val="center"/>
          </w:tcPr>
          <w:p w14:paraId="67CDB22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938934E" w14:textId="77777777" w:rsidR="00EC748F" w:rsidRPr="005D609E" w:rsidRDefault="00EC748F" w:rsidP="00FE0E1E"/>
        </w:tc>
      </w:tr>
      <w:tr w:rsidR="006B0E24" w14:paraId="2BC60416" w14:textId="77777777" w:rsidTr="0ACA543E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28B0EDE" w14:textId="336880AD" w:rsidR="006B0E24" w:rsidRPr="005D609E" w:rsidRDefault="73B3A0AF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Szkolny system zarządzający będzie informował o czynnościach serwisowych. </w:t>
            </w:r>
          </w:p>
        </w:tc>
      </w:tr>
      <w:tr w:rsidR="00EC748F" w14:paraId="4624D8D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7D87C2" w14:textId="36D069B0" w:rsidR="00EC748F" w:rsidRDefault="00EC748F" w:rsidP="00EC748F">
            <w:pPr>
              <w:jc w:val="center"/>
            </w:pPr>
            <w:r w:rsidRPr="008E0016">
              <w:t>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BCDCD49" w14:textId="62A2E1C3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4918A6" w14:textId="4C5CB261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Harmonogram programu Praca</w:t>
            </w:r>
          </w:p>
        </w:tc>
        <w:tc>
          <w:tcPr>
            <w:tcW w:w="1560" w:type="dxa"/>
            <w:vAlign w:val="center"/>
          </w:tcPr>
          <w:p w14:paraId="1C437BD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3F1966E" w14:textId="77777777" w:rsidR="00EC748F" w:rsidRPr="005D609E" w:rsidRDefault="00EC748F" w:rsidP="00FE0E1E"/>
        </w:tc>
      </w:tr>
      <w:tr w:rsidR="4B7BEAE1" w14:paraId="0DA63F2B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70575B70" w14:textId="48DB0515" w:rsidR="113C2FD0" w:rsidRDefault="113C2FD0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</w:t>
            </w:r>
            <w:r w:rsidR="1638947E" w:rsidRPr="4B7BEAE1">
              <w:rPr>
                <w:i/>
                <w:iCs/>
                <w:sz w:val="20"/>
                <w:szCs w:val="20"/>
              </w:rPr>
              <w:t xml:space="preserve">wprowadzania harmonogramu pracy, niezależnie dla poszczególnych Sal lekcyjnych. </w:t>
            </w:r>
          </w:p>
        </w:tc>
      </w:tr>
      <w:tr w:rsidR="00EC748F" w14:paraId="7BB7FB80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9EC87C" w14:textId="096F4550" w:rsidR="00EC748F" w:rsidRPr="005D609E" w:rsidRDefault="00EC748F" w:rsidP="00EC748F">
            <w:pPr>
              <w:jc w:val="center"/>
            </w:pPr>
            <w:r w:rsidRPr="008E0016">
              <w:lastRenderedPageBreak/>
              <w:t>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7DE880" w14:textId="35F514CD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54D8431" w14:textId="2ADACBF6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066555">
              <w:t>Parametry pracy programu Praca</w:t>
            </w:r>
          </w:p>
        </w:tc>
        <w:tc>
          <w:tcPr>
            <w:tcW w:w="1560" w:type="dxa"/>
            <w:vAlign w:val="center"/>
          </w:tcPr>
          <w:p w14:paraId="09D511D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E1AF864" w14:textId="77777777" w:rsidR="00EC748F" w:rsidRPr="005D609E" w:rsidRDefault="00EC748F" w:rsidP="00FE0E1E"/>
        </w:tc>
      </w:tr>
      <w:tr w:rsidR="4B7BEAE1" w14:paraId="7C1EC406" w14:textId="77777777" w:rsidTr="0ACA543E">
        <w:trPr>
          <w:trHeight w:val="130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6B28C5D" w14:textId="64C803F5" w:rsidR="18E09101" w:rsidRDefault="18E0910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</w:t>
            </w:r>
            <w:r w:rsidR="59FC35E5" w:rsidRPr="4B7BEAE1">
              <w:rPr>
                <w:i/>
                <w:iCs/>
                <w:sz w:val="20"/>
                <w:szCs w:val="20"/>
              </w:rPr>
              <w:t xml:space="preserve"> w zależności od parametru.</w:t>
            </w:r>
          </w:p>
        </w:tc>
      </w:tr>
      <w:tr w:rsidR="00EC748F" w14:paraId="239DA9B9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C386246" w14:textId="273F9488" w:rsidR="00EC748F" w:rsidRDefault="00EC748F" w:rsidP="00EC748F">
            <w:pPr>
              <w:jc w:val="center"/>
            </w:pPr>
            <w:r w:rsidRPr="008E0016">
              <w:t>5.12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1EEC2C" w14:textId="7C30CC60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color w:val="000000"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573E89" w14:textId="4219AE95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066555">
              <w:t>Parametry pracy programu Eco</w:t>
            </w:r>
          </w:p>
        </w:tc>
        <w:tc>
          <w:tcPr>
            <w:tcW w:w="1560" w:type="dxa"/>
            <w:vAlign w:val="center"/>
          </w:tcPr>
          <w:p w14:paraId="2106CCA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CE54BE7" w14:textId="77777777" w:rsidR="00EC748F" w:rsidRPr="005D609E" w:rsidRDefault="00EC748F" w:rsidP="00FE0E1E"/>
        </w:tc>
      </w:tr>
      <w:tr w:rsidR="4B7BEAE1" w14:paraId="544B79ED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5AF9C492" w14:textId="7E800F53" w:rsidR="4E376D61" w:rsidRDefault="4E376D61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w jaki sposób Wykonawca ma zamiar zrealizować proces wprowadzania parametrów pracy w zależności od parametru. </w:t>
            </w:r>
          </w:p>
        </w:tc>
      </w:tr>
      <w:tr w:rsidR="00EC748F" w14:paraId="05199191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B60201" w14:textId="0D00E047" w:rsidR="00EC748F" w:rsidRDefault="00EC748F" w:rsidP="00EC748F">
            <w:pPr>
              <w:jc w:val="center"/>
            </w:pPr>
            <w:r w:rsidRPr="008E0016">
              <w:t>5.13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A77EA62" w14:textId="6E4B56EE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677B8E" w14:textId="5B52C944" w:rsidR="00EC748F" w:rsidRPr="0099211C" w:rsidRDefault="00EC748F" w:rsidP="00FE0E1E">
            <w:r w:rsidRPr="00066555">
              <w:t>Parametry pracy programu Wakacje</w:t>
            </w:r>
          </w:p>
        </w:tc>
        <w:tc>
          <w:tcPr>
            <w:tcW w:w="1560" w:type="dxa"/>
            <w:vAlign w:val="center"/>
          </w:tcPr>
          <w:p w14:paraId="1DFBDB2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12C4ED" w14:textId="77777777" w:rsidR="00EC748F" w:rsidRPr="005D609E" w:rsidRDefault="00EC748F" w:rsidP="00FE0E1E"/>
        </w:tc>
      </w:tr>
      <w:tr w:rsidR="4B7BEAE1" w14:paraId="7C7F8D81" w14:textId="77777777" w:rsidTr="0ACA543E">
        <w:trPr>
          <w:trHeight w:val="1440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1A952FA1" w14:textId="191D09BD" w:rsidR="2A4F783B" w:rsidRDefault="2A4F783B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  <w:tr w:rsidR="00EC748F" w14:paraId="434C1D42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E369732" w14:textId="75A8ADFA" w:rsidR="00EC748F" w:rsidRDefault="00EC748F" w:rsidP="00EC748F">
            <w:pPr>
              <w:jc w:val="center"/>
            </w:pPr>
            <w:r w:rsidRPr="008E0016">
              <w:t>5.14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F533EEB" w14:textId="1200299F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7A18A79" w14:textId="2B496C2A" w:rsidR="00EC748F" w:rsidRPr="0099211C" w:rsidRDefault="00EC748F" w:rsidP="00FE0E1E">
            <w:r w:rsidRPr="00066555">
              <w:t>Prognoza pogody</w:t>
            </w:r>
          </w:p>
        </w:tc>
        <w:tc>
          <w:tcPr>
            <w:tcW w:w="1560" w:type="dxa"/>
            <w:vAlign w:val="center"/>
          </w:tcPr>
          <w:p w14:paraId="6B4A1A4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4DED2DD" w14:textId="77777777" w:rsidR="00EC748F" w:rsidRPr="005D609E" w:rsidRDefault="00EC748F" w:rsidP="00FE0E1E"/>
        </w:tc>
      </w:tr>
      <w:tr w:rsidR="006B0E24" w14:paraId="6E02F5E8" w14:textId="77777777" w:rsidTr="0ACA543E">
        <w:trPr>
          <w:trHeight w:val="148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5461E3E" w14:textId="06A5E04A" w:rsidR="006B0E24" w:rsidRPr="005D609E" w:rsidRDefault="4EA5E5C5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miejscowości, z jakiego systemu danych meteorologicznych będzie korzystał i w jaki sp</w:t>
            </w:r>
            <w:r w:rsidR="57CA326A" w:rsidRPr="4B7BEAE1">
              <w:rPr>
                <w:i/>
                <w:iCs/>
                <w:sz w:val="20"/>
                <w:szCs w:val="20"/>
              </w:rPr>
              <w:t xml:space="preserve">osób uzyskane dane będą wpływały na proces regulacji parametrów pracy Systemów wentylacji A w obrębie szkoły. </w:t>
            </w:r>
          </w:p>
        </w:tc>
      </w:tr>
      <w:tr w:rsidR="00EC748F" w14:paraId="4B5D815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FEBDCE" w14:textId="632733C6" w:rsidR="00EC748F" w:rsidRDefault="00EC748F" w:rsidP="00EC748F">
            <w:pPr>
              <w:jc w:val="center"/>
            </w:pPr>
            <w:r w:rsidRPr="008E0016">
              <w:t>5.15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0C42FC7" w14:textId="3AC751F6" w:rsidR="00EC748F" w:rsidRPr="0099211C" w:rsidRDefault="00EC748F" w:rsidP="00EC748F">
            <w:pPr>
              <w:jc w:val="center"/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16991A8" w14:textId="0BA027E2" w:rsidR="00EC748F" w:rsidRPr="0099211C" w:rsidRDefault="00EC748F" w:rsidP="00FE0E1E">
            <w:r w:rsidRPr="00066555">
              <w:t>Chłodzenie powietrzem wentylacyjnym tzw. Free cooling</w:t>
            </w:r>
          </w:p>
        </w:tc>
        <w:tc>
          <w:tcPr>
            <w:tcW w:w="1560" w:type="dxa"/>
            <w:vAlign w:val="center"/>
          </w:tcPr>
          <w:p w14:paraId="4A057B86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F60B06F" w14:textId="77777777" w:rsidR="00EC748F" w:rsidRPr="005D609E" w:rsidRDefault="00EC748F" w:rsidP="00FE0E1E"/>
        </w:tc>
      </w:tr>
      <w:tr w:rsidR="006B0E24" w14:paraId="6C214197" w14:textId="77777777" w:rsidTr="0ACA543E">
        <w:trPr>
          <w:trHeight w:val="147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D59E29" w14:textId="7DAD32F0" w:rsidR="006B0E24" w:rsidRPr="005D609E" w:rsidRDefault="6F5AF3D0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opis i schemat w jaki sposób Wykonawca ma zamiar </w:t>
            </w:r>
            <w:r w:rsidR="42646BC3" w:rsidRPr="4B7BEAE1">
              <w:rPr>
                <w:i/>
                <w:iCs/>
                <w:sz w:val="20"/>
                <w:szCs w:val="20"/>
              </w:rPr>
              <w:t>ustalić najoptymalniejszy przedział czasu do załączenia procesu chłodzenia wyłączenia powietrzem wentylacyjnym.</w:t>
            </w:r>
          </w:p>
        </w:tc>
      </w:tr>
      <w:tr w:rsidR="00EC748F" w14:paraId="63D6EBBB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33C231" w14:textId="71FA18C1" w:rsidR="00EC748F" w:rsidRDefault="00EC748F" w:rsidP="00EC748F">
            <w:pPr>
              <w:jc w:val="center"/>
            </w:pPr>
            <w:r w:rsidRPr="008E0016">
              <w:lastRenderedPageBreak/>
              <w:t>5.16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AAD8787" w14:textId="1A26B097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E350296" w14:textId="59516021" w:rsidR="00EC748F" w:rsidRPr="0099211C" w:rsidRDefault="00EC748F" w:rsidP="00FE0E1E">
            <w:r w:rsidRPr="00066555">
              <w:t>Program Praca Profil</w:t>
            </w:r>
          </w:p>
        </w:tc>
        <w:tc>
          <w:tcPr>
            <w:tcW w:w="1560" w:type="dxa"/>
            <w:vAlign w:val="center"/>
          </w:tcPr>
          <w:p w14:paraId="12B1055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2C26B412" w14:textId="77777777" w:rsidR="00EC748F" w:rsidRPr="005D609E" w:rsidRDefault="00EC748F" w:rsidP="00FE0E1E"/>
        </w:tc>
      </w:tr>
      <w:tr w:rsidR="006B0E24" w14:paraId="1D21F489" w14:textId="77777777" w:rsidTr="0ACA543E">
        <w:trPr>
          <w:trHeight w:val="138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2F5DCBC" w14:textId="43DD5F32" w:rsidR="006B0E24" w:rsidRPr="005D609E" w:rsidRDefault="2E840B24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zawierające: opis w jaki sposób Wykonawca ma zamiar zrealizować obsługę Programu Praca Profil, sposób rejestracji Programu Praca, sposób odtworzenia zarejestrowanego Programu Praca.</w:t>
            </w:r>
          </w:p>
        </w:tc>
      </w:tr>
      <w:tr w:rsidR="00EC748F" w14:paraId="7EE7F18E" w14:textId="77777777" w:rsidTr="0ACA543E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F6F5F4" w14:textId="22949E8C" w:rsidR="00EC748F" w:rsidRDefault="00EC748F" w:rsidP="00EC748F">
            <w:pPr>
              <w:jc w:val="center"/>
            </w:pPr>
            <w:r w:rsidRPr="008E0016">
              <w:t>5.17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6467BD1" w14:textId="21E1B293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Szkolny system zarządzający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908C32A" w14:textId="6A8C6A0C" w:rsidR="00EC748F" w:rsidRPr="0099211C" w:rsidRDefault="00EC748F" w:rsidP="00FE0E1E">
            <w:r w:rsidRPr="00066555">
              <w:t>Program Praca Manual</w:t>
            </w:r>
          </w:p>
        </w:tc>
        <w:tc>
          <w:tcPr>
            <w:tcW w:w="1560" w:type="dxa"/>
            <w:vAlign w:val="center"/>
          </w:tcPr>
          <w:p w14:paraId="5033EB9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2E2B934" w14:textId="77777777" w:rsidR="00EC748F" w:rsidRPr="005D609E" w:rsidRDefault="00EC748F" w:rsidP="00FE0E1E"/>
        </w:tc>
      </w:tr>
      <w:tr w:rsidR="006B0E24" w14:paraId="30C3ABB8" w14:textId="77777777" w:rsidTr="0ACA543E">
        <w:trPr>
          <w:trHeight w:val="1335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A2487D" w14:textId="71FA3015" w:rsidR="006B0E24" w:rsidRPr="005D609E" w:rsidRDefault="1E3DE87E" w:rsidP="4B7BEAE1">
            <w:pPr>
              <w:spacing w:line="259" w:lineRule="auto"/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proces wprowadzania parametrów pracy w zależności od parametru.</w:t>
            </w:r>
          </w:p>
        </w:tc>
      </w:tr>
    </w:tbl>
    <w:p w14:paraId="712BA376" w14:textId="7410CF48" w:rsidR="00EC748F" w:rsidRDefault="00EC748F" w:rsidP="70A62EBD"/>
    <w:p w14:paraId="43ECF677" w14:textId="77777777" w:rsidR="00FA30F0" w:rsidRDefault="00FA30F0" w:rsidP="70A62EBD"/>
    <w:p w14:paraId="072956A4" w14:textId="4D461261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>
        <w:rPr>
          <w:i/>
          <w:iCs/>
          <w:color w:val="44546A" w:themeColor="text2"/>
          <w:sz w:val="18"/>
          <w:szCs w:val="18"/>
        </w:rPr>
        <w:t>6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>Wymagania Obligatoryjne dla Demonstratora A w Działaniu 1: „Wentylacja sal lekcyjnych”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4B7BEAE1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EC748F" w14:paraId="4C5A9980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0D606755" w:rsidR="00EC748F" w:rsidRPr="005D609E" w:rsidRDefault="00EC748F" w:rsidP="00EC748F">
            <w:pPr>
              <w:jc w:val="center"/>
            </w:pPr>
            <w:r w:rsidRPr="001571C1">
              <w:t>6.1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364FF12A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3E76DA4F" w:rsidR="00EC748F" w:rsidRPr="00836C9D" w:rsidRDefault="00EC748F" w:rsidP="00FE0E1E">
            <w:r w:rsidRPr="00AF4099">
              <w:t>Wielkość</w:t>
            </w:r>
          </w:p>
        </w:tc>
        <w:tc>
          <w:tcPr>
            <w:tcW w:w="1560" w:type="dxa"/>
            <w:vAlign w:val="center"/>
          </w:tcPr>
          <w:p w14:paraId="165BFEB2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246ACA8" w14:textId="77777777" w:rsidR="00EC748F" w:rsidRPr="005D609E" w:rsidRDefault="00EC748F" w:rsidP="00FE0E1E"/>
        </w:tc>
      </w:tr>
      <w:tr w:rsidR="00EC748F" w14:paraId="0F54AEAC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3FEAB847" w:rsidR="00EC748F" w:rsidRPr="005D609E" w:rsidRDefault="00EC748F" w:rsidP="00EC748F">
            <w:pPr>
              <w:jc w:val="center"/>
            </w:pPr>
            <w:r w:rsidRPr="001571C1">
              <w:t>6.2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0EA1CC9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2786CFB" w:rsidR="00EC748F" w:rsidRPr="00836C9D" w:rsidRDefault="00EC748F" w:rsidP="00FE0E1E">
            <w:r w:rsidRPr="00AF4099">
              <w:t>Okres gwarancji</w:t>
            </w:r>
          </w:p>
        </w:tc>
        <w:tc>
          <w:tcPr>
            <w:tcW w:w="1560" w:type="dxa"/>
            <w:vAlign w:val="center"/>
          </w:tcPr>
          <w:p w14:paraId="65FEF131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77CF34" w14:textId="77777777" w:rsidR="00EC748F" w:rsidRPr="005D609E" w:rsidRDefault="00EC748F" w:rsidP="00FE0E1E"/>
        </w:tc>
      </w:tr>
      <w:tr w:rsidR="00EC748F" w14:paraId="7539DFFA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2EB48CAA" w:rsidR="00EC748F" w:rsidRPr="005D609E" w:rsidRDefault="00EC748F" w:rsidP="00EC748F">
            <w:pPr>
              <w:jc w:val="center"/>
            </w:pPr>
            <w:r w:rsidRPr="001571C1">
              <w:t>6.3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2286EF6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5D6A5795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 – przedmiot umowy</w:t>
            </w:r>
          </w:p>
        </w:tc>
        <w:tc>
          <w:tcPr>
            <w:tcW w:w="1560" w:type="dxa"/>
            <w:vAlign w:val="center"/>
          </w:tcPr>
          <w:p w14:paraId="13319350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FED148A" w14:textId="77777777" w:rsidR="00EC748F" w:rsidRPr="005D609E" w:rsidRDefault="00EC748F" w:rsidP="00FE0E1E"/>
        </w:tc>
      </w:tr>
      <w:tr w:rsidR="00EC748F" w14:paraId="6EA109FB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12D919C2" w:rsidR="00EC748F" w:rsidRPr="005D609E" w:rsidRDefault="00EC748F" w:rsidP="00EC748F">
            <w:pPr>
              <w:jc w:val="center"/>
            </w:pPr>
            <w:r w:rsidRPr="001571C1">
              <w:t>6.4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7FE0E9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585ABC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Gwarancja</w:t>
            </w:r>
          </w:p>
        </w:tc>
        <w:tc>
          <w:tcPr>
            <w:tcW w:w="1560" w:type="dxa"/>
            <w:vAlign w:val="center"/>
          </w:tcPr>
          <w:p w14:paraId="47D4ADCD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51C6D7C" w14:textId="77777777" w:rsidR="00EC748F" w:rsidRPr="005D609E" w:rsidRDefault="00EC748F" w:rsidP="00FE0E1E"/>
        </w:tc>
      </w:tr>
      <w:tr w:rsidR="00EC748F" w14:paraId="2CF7C44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68C785D3" w:rsidR="00EC748F" w:rsidRPr="005D609E" w:rsidRDefault="00EC748F" w:rsidP="00EC748F">
            <w:pPr>
              <w:jc w:val="center"/>
            </w:pPr>
            <w:r w:rsidRPr="001571C1">
              <w:t>6.5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7E7F8D24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5D75D125" w:rsidR="00EC748F" w:rsidRPr="00836C9D" w:rsidRDefault="00EC748F" w:rsidP="00FE0E1E">
            <w:r w:rsidRPr="00AF4099">
              <w:t>Instrukcja obsługi</w:t>
            </w:r>
          </w:p>
        </w:tc>
        <w:tc>
          <w:tcPr>
            <w:tcW w:w="1560" w:type="dxa"/>
            <w:vAlign w:val="center"/>
          </w:tcPr>
          <w:p w14:paraId="07FC764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7B52A7AE" w14:textId="77777777" w:rsidR="00EC748F" w:rsidRPr="005D609E" w:rsidRDefault="00EC748F" w:rsidP="00FE0E1E"/>
        </w:tc>
      </w:tr>
      <w:tr w:rsidR="00EC748F" w14:paraId="08858FA1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66703913" w:rsidR="00EC748F" w:rsidRPr="005D609E" w:rsidRDefault="00EC748F" w:rsidP="00EC748F">
            <w:pPr>
              <w:jc w:val="center"/>
            </w:pPr>
            <w:r w:rsidRPr="001571C1">
              <w:t>6.6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7855DD08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B8D64DE" w:rsidR="00EC748F" w:rsidRPr="00836C9D" w:rsidRDefault="00EC748F" w:rsidP="00FE0E1E">
            <w:r w:rsidRPr="00AF4099">
              <w:t>Szkolenie z obsługi Systemu wentylacji w sali lekcyjnej</w:t>
            </w:r>
          </w:p>
        </w:tc>
        <w:tc>
          <w:tcPr>
            <w:tcW w:w="1560" w:type="dxa"/>
            <w:vAlign w:val="center"/>
          </w:tcPr>
          <w:p w14:paraId="7EC15838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A624F35" w14:textId="77777777" w:rsidR="00EC748F" w:rsidRPr="005D609E" w:rsidRDefault="00EC748F" w:rsidP="00FE0E1E"/>
        </w:tc>
      </w:tr>
      <w:tr w:rsidR="00EC748F" w14:paraId="774C5083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15801E6B" w:rsidR="00EC748F" w:rsidRPr="005D609E" w:rsidRDefault="00EC748F" w:rsidP="00EC748F">
            <w:pPr>
              <w:jc w:val="center"/>
            </w:pPr>
            <w:r w:rsidRPr="001571C1">
              <w:lastRenderedPageBreak/>
              <w:t>6.7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27763131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3AEEEB74" w:rsidR="00EC748F" w:rsidRPr="00836C9D" w:rsidRDefault="00EC748F" w:rsidP="00FE0E1E">
            <w:r w:rsidRPr="00AF4099">
              <w:t>Instalacja elektryczna</w:t>
            </w:r>
          </w:p>
        </w:tc>
        <w:tc>
          <w:tcPr>
            <w:tcW w:w="1560" w:type="dxa"/>
            <w:vAlign w:val="center"/>
          </w:tcPr>
          <w:p w14:paraId="6910C4C9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435A3912" w14:textId="77777777" w:rsidR="00EC748F" w:rsidRPr="005D609E" w:rsidRDefault="00EC748F" w:rsidP="00FE0E1E"/>
        </w:tc>
      </w:tr>
      <w:tr w:rsidR="00EC748F" w14:paraId="05B5ADB4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15F5D68E" w:rsidR="00EC748F" w:rsidRPr="005D609E" w:rsidRDefault="00EC748F" w:rsidP="00EC748F">
            <w:pPr>
              <w:jc w:val="center"/>
            </w:pPr>
            <w:r w:rsidRPr="001571C1">
              <w:t>6.8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6E84322F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142A5F69" w:rsidR="00EC748F" w:rsidRPr="00836C9D" w:rsidRDefault="00EC748F" w:rsidP="00FE0E1E">
            <w:r w:rsidRPr="00AF4099">
              <w:t>Stanowisko operatorskie</w:t>
            </w:r>
          </w:p>
        </w:tc>
        <w:tc>
          <w:tcPr>
            <w:tcW w:w="1560" w:type="dxa"/>
            <w:vAlign w:val="center"/>
          </w:tcPr>
          <w:p w14:paraId="636DA693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09C42A7" w14:textId="77777777" w:rsidR="00EC748F" w:rsidRPr="005D609E" w:rsidRDefault="00EC748F" w:rsidP="00FE0E1E"/>
        </w:tc>
      </w:tr>
      <w:tr w:rsidR="00FE0E1E" w14:paraId="2A785AD5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5C82676" w14:textId="089C98F3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7CF852F7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57795A22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Stanowisko operatorskie, wykaz oprogramowania </w:t>
            </w:r>
            <w:r w:rsidR="2A730D27" w:rsidRPr="4B7BEAE1">
              <w:rPr>
                <w:i/>
                <w:iCs/>
                <w:sz w:val="20"/>
                <w:szCs w:val="20"/>
              </w:rPr>
              <w:t xml:space="preserve">zainstalowanego w komputerze. </w:t>
            </w:r>
          </w:p>
        </w:tc>
      </w:tr>
      <w:tr w:rsidR="00EC748F" w14:paraId="2798E92F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6816F335" w:rsidR="00EC748F" w:rsidRPr="005D609E" w:rsidRDefault="00EC748F" w:rsidP="00EC748F">
            <w:pPr>
              <w:jc w:val="center"/>
            </w:pPr>
            <w:r w:rsidRPr="001571C1">
              <w:t>6.9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2C0427CE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40BC508" w14:textId="2E63ACAC" w:rsidR="00EC748F" w:rsidRPr="00836C9D" w:rsidRDefault="00EC748F" w:rsidP="00FE0E1E">
            <w:r w:rsidRPr="00AF4099">
              <w:t>Szkolenie z obsługi Szkolnego systemu zarządzającego</w:t>
            </w:r>
          </w:p>
        </w:tc>
        <w:tc>
          <w:tcPr>
            <w:tcW w:w="1560" w:type="dxa"/>
            <w:vAlign w:val="center"/>
          </w:tcPr>
          <w:p w14:paraId="529277CB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580A8B90" w14:textId="77777777" w:rsidR="00EC748F" w:rsidRPr="005D609E" w:rsidRDefault="00EC748F" w:rsidP="00FE0E1E"/>
        </w:tc>
      </w:tr>
      <w:tr w:rsidR="00EC748F" w14:paraId="186918F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03790E5F" w:rsidR="00EC748F" w:rsidRDefault="00EC748F" w:rsidP="00EC748F">
            <w:pPr>
              <w:jc w:val="center"/>
            </w:pPr>
            <w:r w:rsidRPr="001571C1">
              <w:t>6.10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59EC1B0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1C8BA9E" w14:textId="62A1FFE9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>Stacja pogodowa</w:t>
            </w:r>
          </w:p>
        </w:tc>
        <w:tc>
          <w:tcPr>
            <w:tcW w:w="1560" w:type="dxa"/>
            <w:vAlign w:val="center"/>
          </w:tcPr>
          <w:p w14:paraId="7CAC05FA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6E6E4C11" w14:textId="77777777" w:rsidR="00EC748F" w:rsidRPr="005D609E" w:rsidRDefault="00EC748F" w:rsidP="00FE0E1E"/>
        </w:tc>
      </w:tr>
      <w:tr w:rsidR="00FE0E1E" w14:paraId="32076D15" w14:textId="77777777" w:rsidTr="4B7BEAE1">
        <w:trPr>
          <w:trHeight w:val="132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564AB2A" w14:textId="741D0547" w:rsidR="00FE0E1E" w:rsidRPr="005D609E" w:rsidRDefault="00FE0E1E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28506CAD" w:rsidRPr="4B7BEAE1">
              <w:rPr>
                <w:i/>
                <w:iCs/>
                <w:sz w:val="20"/>
                <w:szCs w:val="20"/>
              </w:rPr>
              <w:t xml:space="preserve"> m.in..</w:t>
            </w:r>
            <w:r w:rsidRPr="4B7BEAE1">
              <w:rPr>
                <w:i/>
                <w:iCs/>
                <w:sz w:val="20"/>
                <w:szCs w:val="20"/>
              </w:rPr>
              <w:t>:</w:t>
            </w:r>
            <w:r w:rsidR="6F260861" w:rsidRPr="4B7BEAE1">
              <w:rPr>
                <w:i/>
                <w:iCs/>
                <w:sz w:val="20"/>
                <w:szCs w:val="20"/>
              </w:rPr>
              <w:t xml:space="preserve"> opis w jaki sposób Wykonawca ma zamiar zrealizować montaż Stacji pogodowej, sposób prowadzenia zasilania</w:t>
            </w:r>
            <w:r w:rsidR="5DAB2382" w:rsidRPr="4B7BEAE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C748F" w14:paraId="7145D6B2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012D71B0" w:rsidR="00EC748F" w:rsidRPr="005D609E" w:rsidRDefault="00EC748F" w:rsidP="00EC748F">
            <w:pPr>
              <w:jc w:val="center"/>
            </w:pPr>
            <w:r w:rsidRPr="001571C1">
              <w:t>6.11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6092545C" w:rsidR="00EC748F" w:rsidRPr="00541638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72591EEB" w:rsidR="00EC748F" w:rsidRPr="00836C9D" w:rsidRDefault="00EC748F" w:rsidP="00FE0E1E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AF4099">
              <w:t xml:space="preserve">Bezprzewodowe siłowniki termostatycznych zaworów grzejnikowych  </w:t>
            </w:r>
          </w:p>
        </w:tc>
        <w:tc>
          <w:tcPr>
            <w:tcW w:w="1560" w:type="dxa"/>
            <w:vAlign w:val="center"/>
          </w:tcPr>
          <w:p w14:paraId="5FEC4F27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07A57352" w14:textId="77777777" w:rsidR="00EC748F" w:rsidRPr="005D609E" w:rsidRDefault="00EC748F" w:rsidP="00FE0E1E"/>
        </w:tc>
      </w:tr>
      <w:tr w:rsidR="4B7BEAE1" w14:paraId="6E65FF49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30D7010" w14:textId="71FD65CD" w:rsidR="5A4F0974" w:rsidRDefault="5A4F0974" w:rsidP="4B7BEAE1">
            <w:pPr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>W tym polu proszę wpisać uzasadnienie spełnienia Wymagania Obligatoryjnego zawierające m.in..: opis w jaki sposób Wykonawca ma zamiar zrealizować montaż Bezprzewodowych siłowników termostatycznych zaworów grzejnikowych.</w:t>
            </w:r>
          </w:p>
        </w:tc>
      </w:tr>
      <w:tr w:rsidR="00EC748F" w14:paraId="5BD1912E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4A5690" w14:textId="0B302BB9" w:rsidR="00EC748F" w:rsidRDefault="00EC748F" w:rsidP="00EC748F">
            <w:pPr>
              <w:jc w:val="center"/>
            </w:pPr>
            <w:r w:rsidRPr="001571C1">
              <w:t>6.12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79B5F" w14:textId="172376D8" w:rsidR="00EC748F" w:rsidRPr="00541638" w:rsidRDefault="00EC748F" w:rsidP="4B7BEAE1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4042CF" w14:textId="1019F0EC" w:rsidR="00EC748F" w:rsidRPr="00836C9D" w:rsidRDefault="00EC748F" w:rsidP="00FE0E1E">
            <w:pPr>
              <w:rPr>
                <w:rStyle w:val="normaltextrun"/>
                <w:rFonts w:ascii="Calibri" w:hAnsi="Calibri" w:cs="Calibri"/>
              </w:rPr>
            </w:pPr>
            <w:r w:rsidRPr="00AF4099">
              <w:t>Regulatory pomieszczeniowe A</w:t>
            </w:r>
          </w:p>
        </w:tc>
        <w:tc>
          <w:tcPr>
            <w:tcW w:w="1560" w:type="dxa"/>
            <w:vAlign w:val="center"/>
          </w:tcPr>
          <w:p w14:paraId="154FDAFE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3390F9F2" w14:textId="77777777" w:rsidR="00EC748F" w:rsidRPr="005D609E" w:rsidRDefault="00EC748F" w:rsidP="00FE0E1E"/>
        </w:tc>
      </w:tr>
      <w:tr w:rsidR="4B7BEAE1" w14:paraId="0D5441F4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1C93B74" w14:textId="7EC8A3F7" w:rsidR="14347099" w:rsidRDefault="14347099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t xml:space="preserve">W tym polu proszę wpisać uzasadnienie spełnienia Wymagania Obligatoryjnego zawierające m.in..: </w:t>
            </w:r>
            <w:r w:rsidR="1CD43AD6" w:rsidRPr="4B7BEAE1">
              <w:rPr>
                <w:i/>
                <w:iCs/>
                <w:sz w:val="20"/>
                <w:szCs w:val="20"/>
              </w:rPr>
              <w:t xml:space="preserve">opis, </w:t>
            </w:r>
            <w:r w:rsidRPr="4B7BEAE1">
              <w:rPr>
                <w:i/>
                <w:iCs/>
                <w:sz w:val="20"/>
                <w:szCs w:val="20"/>
              </w:rPr>
              <w:t>gdzie i w jaki sposób Wykonawca ma zamiar zrealizować montaż Regulatora pomieszczeniowego A</w:t>
            </w:r>
            <w:r w:rsidR="281C0196" w:rsidRPr="4B7BEAE1">
              <w:rPr>
                <w:i/>
                <w:iCs/>
                <w:sz w:val="20"/>
                <w:szCs w:val="20"/>
              </w:rPr>
              <w:t xml:space="preserve">, w jaki sposób wykona podłączenie elektrycznej Regulatorów pomieszczeniowych A (o ile jest niezbędne). </w:t>
            </w:r>
          </w:p>
        </w:tc>
      </w:tr>
      <w:tr w:rsidR="00EC748F" w14:paraId="5C1869D9" w14:textId="77777777" w:rsidTr="4B7BEAE1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1BB6A81" w14:textId="658074FA" w:rsidR="00EC748F" w:rsidRDefault="00EC748F" w:rsidP="00EC748F">
            <w:pPr>
              <w:jc w:val="center"/>
            </w:pPr>
            <w:r w:rsidRPr="001571C1">
              <w:t>6.13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F193B4" w14:textId="7A84506E" w:rsidR="00EC748F" w:rsidRPr="0099211C" w:rsidRDefault="00EC748F" w:rsidP="4B7BEAE1">
            <w:pPr>
              <w:jc w:val="center"/>
              <w:rPr>
                <w:b/>
                <w:bCs/>
              </w:rPr>
            </w:pPr>
            <w:r w:rsidRPr="4B7BEAE1">
              <w:rPr>
                <w:b/>
                <w:bCs/>
              </w:rPr>
              <w:t>Demonstrator 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7BC4D1D" w14:textId="652FA412" w:rsidR="00EC748F" w:rsidRPr="0099211C" w:rsidRDefault="00EC748F" w:rsidP="00FE0E1E">
            <w:r w:rsidRPr="00AF4099">
              <w:t>Elektroniczna tablica wyników</w:t>
            </w:r>
          </w:p>
        </w:tc>
        <w:tc>
          <w:tcPr>
            <w:tcW w:w="1560" w:type="dxa"/>
            <w:vAlign w:val="center"/>
          </w:tcPr>
          <w:p w14:paraId="2DE71A84" w14:textId="77777777" w:rsidR="00EC748F" w:rsidRPr="005D609E" w:rsidRDefault="00EC748F" w:rsidP="00FE0E1E"/>
        </w:tc>
        <w:tc>
          <w:tcPr>
            <w:tcW w:w="3548" w:type="dxa"/>
            <w:vAlign w:val="center"/>
          </w:tcPr>
          <w:p w14:paraId="15F110A6" w14:textId="77777777" w:rsidR="00EC748F" w:rsidRPr="005D609E" w:rsidRDefault="00EC748F" w:rsidP="00FE0E1E"/>
        </w:tc>
      </w:tr>
      <w:tr w:rsidR="4B7BEAE1" w14:paraId="3A9B0227" w14:textId="77777777" w:rsidTr="4B7BEAE1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62B3FB8" w14:textId="210E3BCB" w:rsidR="5FB6EDA5" w:rsidRDefault="5FB6EDA5" w:rsidP="4B7BEAE1">
            <w:pPr>
              <w:jc w:val="both"/>
              <w:rPr>
                <w:i/>
                <w:iCs/>
                <w:sz w:val="20"/>
                <w:szCs w:val="20"/>
              </w:rPr>
            </w:pPr>
            <w:r w:rsidRPr="4B7BEAE1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 m.in..: opis</w:t>
            </w:r>
            <w:r w:rsidR="13333CB3" w:rsidRPr="4B7BEAE1">
              <w:rPr>
                <w:i/>
                <w:iCs/>
                <w:sz w:val="20"/>
                <w:szCs w:val="20"/>
              </w:rPr>
              <w:t>,</w:t>
            </w:r>
            <w:r w:rsidRPr="4B7BEAE1">
              <w:rPr>
                <w:i/>
                <w:iCs/>
                <w:sz w:val="20"/>
                <w:szCs w:val="20"/>
              </w:rPr>
              <w:t xml:space="preserve"> gdzie i w jaki sposób Wykonawca ma zamiar zrealizować montaż </w:t>
            </w:r>
            <w:r w:rsidR="3E64724B" w:rsidRPr="4B7BEAE1">
              <w:rPr>
                <w:i/>
                <w:iCs/>
                <w:sz w:val="20"/>
                <w:szCs w:val="20"/>
              </w:rPr>
              <w:t>Elektronicznej tablicy wyników, w jaki sposób wykona podłączenie elektryczne Elektronicznej tablicy wyników</w:t>
            </w:r>
            <w:r w:rsidR="3ACB92A0" w:rsidRPr="4B7BEAE1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54993026" w14:textId="5FAB3CF5" w:rsidR="00EC748F" w:rsidRDefault="00EC748F" w:rsidP="70A62EBD"/>
    <w:p w14:paraId="686A36C7" w14:textId="6C74813B" w:rsidR="00DE1624" w:rsidRPr="00005A37" w:rsidRDefault="3F14AE1B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5A64C9" w14:textId="55D24807" w:rsidR="0095614B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41E9CBAC" w14:textId="55D24807" w:rsidR="36ABF514" w:rsidRDefault="36ABF514" w:rsidP="07C9E892">
      <w:pPr>
        <w:spacing w:line="257" w:lineRule="auto"/>
        <w:jc w:val="both"/>
      </w:pPr>
      <w:r w:rsidRPr="07C9E892">
        <w:rPr>
          <w:rFonts w:ascii="Calibri" w:eastAsia="Calibri" w:hAnsi="Calibri" w:cs="Calibri"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28D25A68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95614B" w:rsidRPr="0095614B">
        <w:rPr>
          <w:i/>
          <w:iCs/>
          <w:color w:val="44546A" w:themeColor="text2"/>
          <w:sz w:val="18"/>
          <w:szCs w:val="18"/>
        </w:rPr>
        <w:t>w Działaniu 1: „Wentylacja sal lekcyjnych”</w:t>
      </w:r>
    </w:p>
    <w:tbl>
      <w:tblPr>
        <w:tblStyle w:val="Tabela-Siatka"/>
        <w:tblW w:w="1000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200"/>
      </w:tblGrid>
      <w:tr w:rsidR="00BA1B91" w:rsidRPr="00384B67" w:rsidDel="004278AA" w14:paraId="00CEFC20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0ACA543E">
        <w:trPr>
          <w:cantSplit/>
          <w:trHeight w:val="1134"/>
          <w:jc w:val="center"/>
        </w:trPr>
        <w:tc>
          <w:tcPr>
            <w:tcW w:w="10007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1FDEC1DC" w:rsidR="00BA1B91" w:rsidRDefault="44C62BA4" w:rsidP="70A62EBD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C86662A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C86662A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, zgodnie z metodologią określoną </w:t>
            </w:r>
            <w:r w:rsidRPr="00682FA0">
              <w:rPr>
                <w:sz w:val="20"/>
                <w:szCs w:val="20"/>
              </w:rPr>
              <w:t xml:space="preserve">w </w:t>
            </w:r>
            <w:r w:rsidR="7CAF70AA" w:rsidRPr="0ACA543E">
              <w:rPr>
                <w:sz w:val="20"/>
                <w:szCs w:val="20"/>
              </w:rPr>
              <w:t xml:space="preserve">pkt 7.1 </w:t>
            </w:r>
            <w:r w:rsidRPr="00841FFF">
              <w:rPr>
                <w:sz w:val="20"/>
                <w:szCs w:val="20"/>
              </w:rPr>
              <w:t>Załącznik</w:t>
            </w:r>
            <w:r w:rsidR="23FA8B0D" w:rsidRPr="0ACA543E">
              <w:rPr>
                <w:sz w:val="20"/>
                <w:szCs w:val="20"/>
              </w:rPr>
              <w:t>a</w:t>
            </w:r>
            <w:r w:rsidRPr="00682FA0">
              <w:rPr>
                <w:sz w:val="20"/>
                <w:szCs w:val="20"/>
              </w:rPr>
              <w:t xml:space="preserve"> nr </w:t>
            </w:r>
            <w:r w:rsidR="74B7959B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3D6558B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Środowiskowa jakość powietrza</w:t>
            </w:r>
            <w:r w:rsidRPr="0ACA543E">
              <w:rPr>
                <w:sz w:val="20"/>
                <w:szCs w:val="20"/>
              </w:rPr>
              <w:t xml:space="preserve">. </w:t>
            </w:r>
            <w:r w:rsidR="3D05CB56" w:rsidRPr="0ACA543E">
              <w:rPr>
                <w:sz w:val="20"/>
                <w:szCs w:val="20"/>
              </w:rPr>
              <w:t>W</w:t>
            </w:r>
            <w:r w:rsidR="0C86662A" w:rsidRPr="0ACA543E">
              <w:rPr>
                <w:sz w:val="20"/>
                <w:szCs w:val="20"/>
              </w:rPr>
              <w:t>nioskodawca</w:t>
            </w:r>
            <w:r w:rsidR="35645407" w:rsidRPr="0ACA543E">
              <w:rPr>
                <w:sz w:val="20"/>
                <w:szCs w:val="20"/>
              </w:rPr>
              <w:t xml:space="preserve"> zobligowany jest do wpisania w kolumnie „</w:t>
            </w:r>
            <w:r w:rsidR="35645407" w:rsidRPr="0ACA543E">
              <w:rPr>
                <w:i/>
                <w:iCs/>
                <w:sz w:val="20"/>
                <w:szCs w:val="20"/>
              </w:rPr>
              <w:t>Deklarowana wartość</w:t>
            </w:r>
            <w:r w:rsidR="35645407" w:rsidRPr="0ACA543E">
              <w:rPr>
                <w:sz w:val="20"/>
                <w:szCs w:val="20"/>
              </w:rPr>
              <w:t xml:space="preserve">” wartości </w:t>
            </w:r>
            <w:r w:rsidR="03D6558B" w:rsidRPr="0ACA543E">
              <w:rPr>
                <w:sz w:val="20"/>
                <w:szCs w:val="20"/>
              </w:rPr>
              <w:t>parametru, jaką</w:t>
            </w:r>
            <w:r w:rsidR="35645407" w:rsidRPr="0ACA543E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348DDF4E" w:rsidR="00720E3C" w:rsidRPr="00384B67" w:rsidRDefault="09F5E50B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0682FA0">
              <w:rPr>
                <w:sz w:val="20"/>
                <w:szCs w:val="20"/>
              </w:rPr>
              <w:t>3.</w:t>
            </w:r>
            <w:r w:rsidR="5C095CF5" w:rsidRPr="0ACA543E">
              <w:rPr>
                <w:sz w:val="20"/>
                <w:szCs w:val="20"/>
              </w:rPr>
              <w:t>2</w:t>
            </w:r>
            <w:r w:rsidRPr="00720E3C">
              <w:rPr>
                <w:sz w:val="20"/>
                <w:szCs w:val="20"/>
              </w:rPr>
              <w:t> </w:t>
            </w:r>
            <w:r w:rsidR="7EB14FD8" w:rsidRPr="00720E3C">
              <w:rPr>
                <w:sz w:val="20"/>
                <w:szCs w:val="20"/>
              </w:rPr>
              <w:t>z</w:t>
            </w:r>
            <w:r w:rsidR="24A1891C" w:rsidRPr="00720E3C">
              <w:rPr>
                <w:sz w:val="20"/>
                <w:szCs w:val="20"/>
              </w:rPr>
              <w:t xml:space="preserve">akładka “7.1”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D29A56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200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698DBC01" w:rsidR="00943012" w:rsidRPr="008A7255" w:rsidRDefault="00943012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ACA543E">
        <w:trPr>
          <w:cantSplit/>
          <w:trHeight w:val="711"/>
          <w:jc w:val="center"/>
        </w:trPr>
        <w:tc>
          <w:tcPr>
            <w:tcW w:w="10007" w:type="dxa"/>
            <w:gridSpan w:val="4"/>
          </w:tcPr>
          <w:p w14:paraId="4FAC6987" w14:textId="6805B59D" w:rsidR="008A1D8F" w:rsidRDefault="7D047A71" w:rsidP="0ACA543E">
            <w:p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W tym polu proszę wpisać u</w:t>
            </w:r>
            <w:r w:rsidR="44C62BA4" w:rsidRPr="0ACA543E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C86662A" w:rsidRPr="0ACA543E">
              <w:rPr>
                <w:i/>
                <w:iCs/>
                <w:sz w:val="20"/>
                <w:szCs w:val="20"/>
              </w:rPr>
              <w:t>W</w:t>
            </w:r>
            <w:r w:rsidR="44C62BA4" w:rsidRPr="0ACA543E">
              <w:rPr>
                <w:i/>
                <w:iCs/>
                <w:sz w:val="20"/>
                <w:szCs w:val="20"/>
              </w:rPr>
              <w:t>ymagania</w:t>
            </w:r>
            <w:r w:rsidR="0C86662A" w:rsidRPr="0ACA543E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6904B1C" w:rsidRPr="0ACA543E">
              <w:rPr>
                <w:i/>
                <w:iCs/>
                <w:sz w:val="20"/>
                <w:szCs w:val="20"/>
              </w:rPr>
              <w:t xml:space="preserve"> m.</w:t>
            </w:r>
            <w:r w:rsidR="188706F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777B70D" w:rsidRPr="0ACA543E">
              <w:rPr>
                <w:i/>
                <w:iCs/>
                <w:sz w:val="20"/>
                <w:szCs w:val="20"/>
              </w:rPr>
              <w:t>i</w:t>
            </w:r>
            <w:r w:rsidR="66904B1C" w:rsidRPr="0ACA543E">
              <w:rPr>
                <w:i/>
                <w:iCs/>
                <w:sz w:val="20"/>
                <w:szCs w:val="20"/>
              </w:rPr>
              <w:t>n.</w:t>
            </w:r>
            <w:r w:rsidR="27E7A2F1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6904B1C" w:rsidRPr="0ACA543E">
              <w:rPr>
                <w:i/>
                <w:iCs/>
                <w:sz w:val="20"/>
                <w:szCs w:val="20"/>
              </w:rPr>
              <w:t>.</w:t>
            </w:r>
            <w:r w:rsidR="0C86662A" w:rsidRPr="0ACA543E">
              <w:rPr>
                <w:i/>
                <w:iCs/>
                <w:sz w:val="20"/>
                <w:szCs w:val="20"/>
              </w:rPr>
              <w:t>:</w:t>
            </w:r>
          </w:p>
          <w:p w14:paraId="7F18BD5B" w14:textId="25840003" w:rsidR="0095614B" w:rsidRDefault="4E5A3CD2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</w:t>
            </w:r>
            <w:r w:rsidR="72D41AF2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6DE00B5" w:rsidRPr="0ACA543E">
              <w:rPr>
                <w:i/>
                <w:iCs/>
                <w:sz w:val="20"/>
                <w:szCs w:val="20"/>
              </w:rPr>
              <w:t>strumienia powietrza wentylacyjnego</w:t>
            </w:r>
            <w:r w:rsidR="60407491" w:rsidRPr="0ACA543E">
              <w:rPr>
                <w:i/>
                <w:iCs/>
                <w:sz w:val="20"/>
                <w:szCs w:val="20"/>
              </w:rPr>
              <w:t xml:space="preserve">, dla którego 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zostały przeprowadzone obliczenia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26AE19AA" w:rsidRPr="0ACA543E">
              <w:rPr>
                <w:i/>
                <w:iCs/>
                <w:sz w:val="20"/>
                <w:szCs w:val="20"/>
              </w:rPr>
              <w:t>dokumentu</w:t>
            </w:r>
            <w:r w:rsidR="56DE00B5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76361448" w:rsidRPr="0ACA543E">
              <w:rPr>
                <w:i/>
                <w:iCs/>
                <w:sz w:val="20"/>
                <w:szCs w:val="20"/>
              </w:rPr>
              <w:t xml:space="preserve">z uwzględnieniem </w:t>
            </w:r>
            <w:r w:rsidR="5D03C20C" w:rsidRPr="0ACA543E">
              <w:rPr>
                <w:i/>
                <w:iCs/>
                <w:sz w:val="20"/>
                <w:szCs w:val="20"/>
              </w:rPr>
              <w:t xml:space="preserve">i podaniem </w:t>
            </w:r>
            <w:r w:rsidR="1CF47B8A" w:rsidRPr="0ACA543E">
              <w:rPr>
                <w:i/>
                <w:iCs/>
                <w:sz w:val="20"/>
                <w:szCs w:val="20"/>
              </w:rPr>
              <w:t>przyjęt</w:t>
            </w:r>
            <w:r w:rsidR="5E33CA97" w:rsidRPr="0ACA543E">
              <w:rPr>
                <w:i/>
                <w:iCs/>
                <w:sz w:val="20"/>
                <w:szCs w:val="20"/>
              </w:rPr>
              <w:t>ej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produkcj</w:t>
            </w:r>
            <w:r w:rsidR="5D5A6204" w:rsidRPr="0ACA543E">
              <w:rPr>
                <w:i/>
                <w:iCs/>
                <w:sz w:val="20"/>
                <w:szCs w:val="20"/>
              </w:rPr>
              <w:t>i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CO</w:t>
            </w:r>
            <w:r w:rsidR="1CF47B8A" w:rsidRPr="0ACA543E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w wydychanym powietrzu dla dzieci oraz nauczyciela</w:t>
            </w:r>
            <w:r w:rsidR="1D7F0A77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1CF47B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A44B3BC" w14:textId="14575C76" w:rsidR="0095614B" w:rsidRPr="0095614B" w:rsidDel="004278AA" w:rsidRDefault="11F43E7B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Założenia </w:t>
            </w:r>
            <w:r w:rsidR="763B2F49" w:rsidRPr="0ACA543E">
              <w:rPr>
                <w:i/>
                <w:iCs/>
                <w:sz w:val="20"/>
                <w:szCs w:val="20"/>
              </w:rPr>
              <w:t>oblicze</w:t>
            </w:r>
            <w:r w:rsidR="59D980C9" w:rsidRPr="0ACA543E">
              <w:rPr>
                <w:i/>
                <w:iCs/>
                <w:sz w:val="20"/>
                <w:szCs w:val="20"/>
              </w:rPr>
              <w:t>ń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, </w:t>
            </w:r>
            <w:r w:rsidR="070E65FC" w:rsidRPr="0ACA543E">
              <w:rPr>
                <w:i/>
                <w:iCs/>
                <w:sz w:val="20"/>
                <w:szCs w:val="20"/>
              </w:rPr>
              <w:t>które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przyjęto </w:t>
            </w:r>
            <w:r w:rsidR="3489202B" w:rsidRPr="0ACA543E">
              <w:rPr>
                <w:i/>
                <w:iCs/>
                <w:sz w:val="20"/>
                <w:szCs w:val="20"/>
              </w:rPr>
              <w:t xml:space="preserve">do obliczeń </w:t>
            </w:r>
            <w:r w:rsidR="1DB5AF7D" w:rsidRPr="0ACA543E">
              <w:rPr>
                <w:i/>
                <w:iCs/>
                <w:sz w:val="20"/>
                <w:szCs w:val="20"/>
              </w:rPr>
              <w:t xml:space="preserve">wykonanych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4576949" w:rsidRPr="0ACA543E">
              <w:rPr>
                <w:i/>
                <w:iCs/>
                <w:sz w:val="20"/>
                <w:szCs w:val="20"/>
              </w:rPr>
              <w:t xml:space="preserve">zakładka “7.1” </w:t>
            </w:r>
            <w:r w:rsidR="763B2F49" w:rsidRPr="0ACA543E">
              <w:rPr>
                <w:i/>
                <w:iCs/>
                <w:sz w:val="20"/>
                <w:szCs w:val="20"/>
              </w:rPr>
              <w:t xml:space="preserve">do niniejszego </w:t>
            </w:r>
            <w:r w:rsidR="5291BDB6" w:rsidRPr="0ACA543E">
              <w:rPr>
                <w:i/>
                <w:iCs/>
                <w:sz w:val="20"/>
                <w:szCs w:val="20"/>
              </w:rPr>
              <w:t>dokumentu</w:t>
            </w:r>
            <w:r w:rsidR="047464EF" w:rsidRPr="0ACA543E">
              <w:rPr>
                <w:i/>
                <w:iCs/>
                <w:sz w:val="20"/>
                <w:szCs w:val="20"/>
              </w:rPr>
              <w:t>.</w:t>
            </w:r>
          </w:p>
          <w:p w14:paraId="11268FD5" w14:textId="0F6EA1DE" w:rsidR="0095614B" w:rsidRPr="0095614B" w:rsidDel="004278AA" w:rsidRDefault="3BB05EC9" w:rsidP="0ACA543E">
            <w:pPr>
              <w:pStyle w:val="Akapitzlist"/>
              <w:numPr>
                <w:ilvl w:val="0"/>
                <w:numId w:val="33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Środowiskowej jakości powietrza </w:t>
            </w:r>
            <w:r w:rsidR="33A4E305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Pr="0ACA543E">
              <w:rPr>
                <w:i/>
                <w:iCs/>
                <w:sz w:val="20"/>
                <w:szCs w:val="20"/>
              </w:rPr>
              <w:t xml:space="preserve">w Załączniku 3.2 do niniejszego dokumentu. 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2D7A101E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95614B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>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50"/>
        <w:gridCol w:w="4696"/>
      </w:tblGrid>
      <w:tr w:rsidR="00BA1B91" w:rsidRPr="00384B67" w:rsidDel="004278AA" w14:paraId="4C56FB42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58C3B82E" w:rsidR="00BA1B91" w:rsidRDefault="44C62BA4" w:rsidP="00DA2E27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6A8411C2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6A8411C2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07977BB2" w:rsidRPr="0ACA543E">
              <w:rPr>
                <w:sz w:val="20"/>
                <w:szCs w:val="20"/>
                <w:u w:val="single"/>
              </w:rPr>
              <w:t>Mikrobiologiczna jakość powietrza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23CB389C" w:rsidRPr="0ACA543E">
              <w:rPr>
                <w:sz w:val="20"/>
                <w:szCs w:val="20"/>
              </w:rPr>
              <w:t xml:space="preserve"> pkt. 7.2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769E51E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5FE748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</w:t>
            </w:r>
            <w:r w:rsidR="0E0974D6" w:rsidRPr="0ACA543E">
              <w:rPr>
                <w:sz w:val="20"/>
                <w:szCs w:val="20"/>
              </w:rPr>
              <w:t xml:space="preserve">ulaminu ocenie podlegać będzie </w:t>
            </w:r>
            <w:r w:rsidR="07977BB2" w:rsidRPr="0ACA543E">
              <w:rPr>
                <w:sz w:val="20"/>
                <w:szCs w:val="20"/>
              </w:rPr>
              <w:t>Mikrobiologiczna jakość powietrza</w:t>
            </w:r>
            <w:r w:rsidR="313B51D8" w:rsidRPr="0ACA543E">
              <w:rPr>
                <w:sz w:val="20"/>
                <w:szCs w:val="20"/>
              </w:rPr>
              <w:t>.</w:t>
            </w:r>
            <w:r w:rsidRPr="0ACA543E">
              <w:rPr>
                <w:sz w:val="20"/>
                <w:szCs w:val="20"/>
              </w:rPr>
              <w:t xml:space="preserve"> </w:t>
            </w:r>
            <w:r w:rsidR="6A8411C2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 xml:space="preserve">” </w:t>
            </w:r>
            <w:r w:rsidR="35645407" w:rsidRPr="0ACA543E">
              <w:rPr>
                <w:sz w:val="20"/>
                <w:szCs w:val="20"/>
              </w:rPr>
              <w:t>wartości p</w:t>
            </w:r>
            <w:r w:rsidRPr="0ACA543E">
              <w:rPr>
                <w:sz w:val="20"/>
                <w:szCs w:val="20"/>
              </w:rPr>
              <w:t>arametr</w:t>
            </w:r>
            <w:r w:rsidR="35645407" w:rsidRPr="0ACA543E">
              <w:rPr>
                <w:sz w:val="20"/>
                <w:szCs w:val="20"/>
              </w:rPr>
              <w:t>u</w:t>
            </w:r>
            <w:r w:rsidR="0E0974D6" w:rsidRPr="0ACA543E">
              <w:rPr>
                <w:sz w:val="20"/>
                <w:szCs w:val="20"/>
              </w:rPr>
              <w:t>, jaką</w:t>
            </w:r>
            <w:r w:rsidRPr="0ACA543E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677D9CEB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41DF4EC4" w:rsidRPr="00720E3C">
              <w:rPr>
                <w:sz w:val="20"/>
                <w:szCs w:val="20"/>
              </w:rPr>
              <w:t>z</w:t>
            </w:r>
            <w:r w:rsidR="3248E1B4" w:rsidRPr="00720E3C">
              <w:rPr>
                <w:sz w:val="20"/>
                <w:szCs w:val="20"/>
              </w:rPr>
              <w:t>akł</w:t>
            </w:r>
            <w:r w:rsidR="778248A2" w:rsidRPr="00720E3C">
              <w:rPr>
                <w:sz w:val="20"/>
                <w:szCs w:val="20"/>
              </w:rPr>
              <w:t>a</w:t>
            </w:r>
            <w:r w:rsidR="3248E1B4" w:rsidRPr="00720E3C">
              <w:rPr>
                <w:sz w:val="20"/>
                <w:szCs w:val="20"/>
              </w:rPr>
              <w:t>dka</w:t>
            </w:r>
            <w:r w:rsidR="778248A2" w:rsidRPr="00720E3C">
              <w:rPr>
                <w:sz w:val="20"/>
                <w:szCs w:val="20"/>
              </w:rPr>
              <w:t xml:space="preserve"> “7.2”</w:t>
            </w:r>
            <w:r w:rsidR="3248E1B4" w:rsidRPr="00720E3C">
              <w:rPr>
                <w:sz w:val="20"/>
                <w:szCs w:val="20"/>
              </w:rPr>
              <w:t xml:space="preserve">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5FC1F86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BA1B91" w:rsidRPr="00384B67" w:rsidDel="004278AA" w14:paraId="47587842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BA1B91" w:rsidRPr="008A7255" w:rsidRDefault="0095614B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50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4DADCDB" w14:textId="0D62A541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2AD1D22E" w:rsidR="00BA1B91" w:rsidRPr="00E52ECF" w:rsidRDefault="0095614B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BA1B91" w:rsidRPr="00C73907" w:rsidRDefault="0095614B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2250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B4E3E6B" w14:textId="761C5A4E" w:rsidR="7B936687" w:rsidRDefault="7B936687" w:rsidP="7B936687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6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ED66DE4" w14:textId="61BD5195" w:rsidR="00A96684" w:rsidRDefault="1270759F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4DB06200" w:rsidRPr="7B936687">
              <w:rPr>
                <w:i/>
                <w:iCs/>
                <w:sz w:val="20"/>
                <w:szCs w:val="20"/>
              </w:rPr>
              <w:t>W</w:t>
            </w:r>
            <w:r w:rsidR="00BA1B91" w:rsidRPr="7B936687">
              <w:rPr>
                <w:i/>
                <w:iCs/>
                <w:sz w:val="20"/>
                <w:szCs w:val="20"/>
              </w:rPr>
              <w:t>ymagania</w:t>
            </w:r>
            <w:r w:rsidR="4DB06200"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5650582C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4DE4518F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E99BF58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DE4518F" w:rsidRPr="7B936687">
              <w:rPr>
                <w:i/>
                <w:iCs/>
                <w:sz w:val="20"/>
                <w:szCs w:val="20"/>
              </w:rPr>
              <w:t>in..</w:t>
            </w:r>
            <w:r w:rsidR="4DB0620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387C9F8C" w14:textId="3D64BE26" w:rsidR="00BA1B91" w:rsidRPr="00CF061F" w:rsidDel="004278AA" w:rsidRDefault="484481CC" w:rsidP="0ACA543E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opisu w jaki sposób Wykonawca ma zamiar zrealizować </w:t>
            </w:r>
            <w:r w:rsidR="33AAD941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34D33F9E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29DDAE89" w14:textId="03099173" w:rsidR="00BA1B91" w:rsidRPr="00CF061F" w:rsidDel="004278AA" w:rsidRDefault="42621D8A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prezentację graficzną polegającą na przedstawieniu na schemacie Centrali wentylacyjnej A elementów realizujących </w:t>
            </w:r>
            <w:r w:rsidR="09111E87" w:rsidRPr="0ACA543E">
              <w:rPr>
                <w:i/>
                <w:iCs/>
                <w:sz w:val="20"/>
                <w:szCs w:val="20"/>
              </w:rPr>
              <w:t>M</w:t>
            </w:r>
            <w:r w:rsidRPr="0ACA543E">
              <w:rPr>
                <w:i/>
                <w:iCs/>
                <w:sz w:val="20"/>
                <w:szCs w:val="20"/>
              </w:rPr>
              <w:t>ikrobiologiczną</w:t>
            </w:r>
            <w:r w:rsidR="0C8E9F31" w:rsidRPr="0ACA543E">
              <w:rPr>
                <w:i/>
                <w:iCs/>
                <w:sz w:val="20"/>
                <w:szCs w:val="20"/>
              </w:rPr>
              <w:t xml:space="preserve"> jakość powietrza</w:t>
            </w:r>
            <w:r w:rsidRPr="0ACA543E">
              <w:rPr>
                <w:i/>
                <w:iCs/>
                <w:sz w:val="20"/>
                <w:szCs w:val="20"/>
              </w:rPr>
              <w:t xml:space="preserve"> w Sali lekcyjnej</w:t>
            </w:r>
            <w:r w:rsidR="64A1AD80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0E446F2" w14:textId="11E8949D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17D6A2BD" w:rsidRPr="0ACA543E">
              <w:rPr>
                <w:i/>
                <w:iCs/>
                <w:sz w:val="20"/>
                <w:szCs w:val="20"/>
              </w:rPr>
              <w:t>,</w:t>
            </w:r>
            <w:r w:rsidR="6CC76EF8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5B715F8D" w14:textId="11FA240E" w:rsidR="00BA1B91" w:rsidRPr="00CF061F" w:rsidDel="004278AA" w:rsidRDefault="64A1AD80" w:rsidP="0ACA543E">
            <w:pPr>
              <w:pStyle w:val="Akapitzlist"/>
              <w:numPr>
                <w:ilvl w:val="0"/>
                <w:numId w:val="18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Mikrobiologicznej jakości powietrza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389556D" w:rsidRPr="0ACA543E">
              <w:rPr>
                <w:i/>
                <w:iCs/>
                <w:sz w:val="20"/>
                <w:szCs w:val="20"/>
              </w:rPr>
              <w:t>wykonane</w:t>
            </w:r>
            <w:r w:rsidR="6531C6F6" w:rsidRPr="0ACA543E">
              <w:rPr>
                <w:i/>
                <w:iCs/>
                <w:sz w:val="20"/>
                <w:szCs w:val="20"/>
              </w:rPr>
              <w:t xml:space="preserve"> w Załączniku 3.2 do niniejszego dokumentu.</w:t>
            </w:r>
            <w:r w:rsidR="42621D8A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5B351B8F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280"/>
        <w:gridCol w:w="4519"/>
      </w:tblGrid>
      <w:tr w:rsidR="00E52ECF" w:rsidRPr="00384B67" w:rsidDel="004278AA" w14:paraId="00485D64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2D65EDF6" w:rsidR="00E52ECF" w:rsidRDefault="35645407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6DADD91C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6DADD91C" w:rsidRPr="4975606D">
              <w:rPr>
                <w:sz w:val="20"/>
                <w:szCs w:val="20"/>
              </w:rPr>
              <w:t xml:space="preserve">Konkursowego </w:t>
            </w:r>
            <w:r w:rsidR="313B51D8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, zgodnie z metodologią określoną </w:t>
            </w:r>
            <w:r w:rsidR="210D5ED9" w:rsidRPr="4975606D">
              <w:rPr>
                <w:sz w:val="20"/>
                <w:szCs w:val="20"/>
              </w:rPr>
              <w:t xml:space="preserve">w pkt. 7.3 </w:t>
            </w:r>
            <w:r w:rsidRPr="4975606D">
              <w:rPr>
                <w:sz w:val="20"/>
                <w:szCs w:val="20"/>
              </w:rPr>
              <w:t>Załącznik</w:t>
            </w:r>
            <w:r w:rsidR="05810299" w:rsidRPr="4975606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167F0AF0" w:rsidRPr="4975606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313B51D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6DADD91C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6BB169F5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3A66BAA1" w:rsidR="00720E3C" w:rsidRPr="00384B67" w:rsidRDefault="09F5E50B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7722162F" w:rsidRPr="00D92522">
              <w:rPr>
                <w:sz w:val="20"/>
                <w:szCs w:val="20"/>
              </w:rPr>
              <w:t xml:space="preserve">zakładka “7.3”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3BF69068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5AB3E99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D65777"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80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DA92FC9" w14:textId="4EC136F8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3FF5F2F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E52ECF" w:rsidRPr="00C73907" w:rsidRDefault="00DA2E27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2280" w:type="dxa"/>
            <w:vAlign w:val="center"/>
          </w:tcPr>
          <w:p w14:paraId="397FB2E5" w14:textId="07680AAD" w:rsidR="00DA2E27" w:rsidRDefault="00DA2E2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34D5165C" w14:textId="6B769AF1" w:rsidR="00CF061F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Pr="7B936687">
              <w:rPr>
                <w:i/>
                <w:iCs/>
                <w:sz w:val="20"/>
                <w:szCs w:val="20"/>
              </w:rPr>
              <w:t xml:space="preserve"> Konkursowego</w:t>
            </w:r>
            <w:r w:rsidR="7A547D62" w:rsidRPr="7B936687">
              <w:rPr>
                <w:i/>
                <w:iCs/>
                <w:sz w:val="20"/>
                <w:szCs w:val="20"/>
              </w:rPr>
              <w:t xml:space="preserve"> zawierające</w:t>
            </w:r>
            <w:r w:rsidR="5711866D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="7A547D62" w:rsidRPr="7B936687">
              <w:rPr>
                <w:i/>
                <w:iCs/>
                <w:sz w:val="20"/>
                <w:szCs w:val="20"/>
              </w:rPr>
              <w:t>:</w:t>
            </w:r>
          </w:p>
          <w:p w14:paraId="7A2F92FB" w14:textId="7D899EA9" w:rsidR="006A31E7" w:rsidRPr="00AE73D0" w:rsidDel="004278AA" w:rsidRDefault="11A2FD9B" w:rsidP="7B936687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opisu w jaki sposób Wykonawca ma zamiar zrealizować dystrybucję powietrza w Sali lekcyjnej, </w:t>
            </w:r>
          </w:p>
          <w:p w14:paraId="7ABC45DC" w14:textId="699906F9" w:rsidR="006A31E7" w:rsidRPr="00AE73D0" w:rsidDel="004278AA" w:rsidRDefault="62BEA604" w:rsidP="0ACA543E">
            <w:pPr>
              <w:pStyle w:val="Akapitzlist"/>
              <w:numPr>
                <w:ilvl w:val="0"/>
                <w:numId w:val="19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n</w:t>
            </w:r>
            <w:r w:rsidR="58193B39" w:rsidRPr="0ACA543E">
              <w:rPr>
                <w:i/>
                <w:iCs/>
                <w:sz w:val="20"/>
                <w:szCs w:val="20"/>
              </w:rPr>
              <w:t xml:space="preserve">a podstawie Załącznika 3.3. do niniejszego </w:t>
            </w:r>
            <w:r w:rsidR="2E002C9E" w:rsidRPr="0ACA543E">
              <w:rPr>
                <w:i/>
                <w:iCs/>
                <w:sz w:val="20"/>
                <w:szCs w:val="20"/>
              </w:rPr>
              <w:t>dokumentu</w:t>
            </w:r>
            <w:r w:rsidR="58193B39" w:rsidRPr="0ACA543E">
              <w:rPr>
                <w:i/>
                <w:iCs/>
                <w:sz w:val="20"/>
                <w:szCs w:val="20"/>
              </w:rPr>
              <w:t>, Wykonawca powinien zamieścić szkic z rozmieszczeniem wszystkich elementów wchodzących w skład Systemu wentylacji A</w:t>
            </w:r>
            <w:r w:rsidR="2050F3E4" w:rsidRPr="0ACA543E">
              <w:rPr>
                <w:i/>
                <w:iCs/>
                <w:sz w:val="20"/>
                <w:szCs w:val="20"/>
              </w:rPr>
              <w:t xml:space="preserve"> w obrębie pojedynczej Sali lekcyjnej, włącznie z lokalizacją Centrali wentylacyjnej A, Regulatorem pomieszczenia A, Elementami wentylacyjnymi m.in.</w:t>
            </w:r>
            <w:r w:rsidR="0DB365B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6D92C3F6" w:rsidRPr="0ACA543E">
              <w:rPr>
                <w:i/>
                <w:iCs/>
                <w:sz w:val="20"/>
                <w:szCs w:val="20"/>
              </w:rPr>
              <w:t>l</w:t>
            </w:r>
            <w:r w:rsidR="0DB365B7" w:rsidRPr="0ACA543E">
              <w:rPr>
                <w:i/>
                <w:iCs/>
                <w:sz w:val="20"/>
                <w:szCs w:val="20"/>
              </w:rPr>
              <w:t>okalizację czerpni, wyrzutni, nawiewników oraz wywiewników (o ile występują)</w:t>
            </w:r>
            <w:r w:rsidR="635B7473" w:rsidRPr="0ACA543E">
              <w:rPr>
                <w:i/>
                <w:iCs/>
                <w:sz w:val="20"/>
                <w:szCs w:val="20"/>
              </w:rPr>
              <w:t>,</w:t>
            </w:r>
          </w:p>
          <w:p w14:paraId="5BF24602" w14:textId="5E0EAF93" w:rsidR="006A31E7" w:rsidRPr="00AE73D0" w:rsidDel="004278AA" w:rsidRDefault="5E6652BE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27EA52E3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04733B84" w:rsidRPr="0ACA543E">
              <w:rPr>
                <w:i/>
                <w:iCs/>
                <w:sz w:val="20"/>
                <w:szCs w:val="20"/>
              </w:rPr>
              <w:t>,</w:t>
            </w:r>
            <w:r w:rsidR="5862DC37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9B9EA4E" w14:textId="63A7318F" w:rsidR="006A31E7" w:rsidRPr="00AE73D0" w:rsidDel="004278AA" w:rsidRDefault="27EA52E3" w:rsidP="0ACA543E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Efektywności wentylacji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A672658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0D766764" w:rsidRPr="0ACA543E">
              <w:rPr>
                <w:i/>
                <w:iCs/>
                <w:sz w:val="20"/>
                <w:szCs w:val="20"/>
              </w:rPr>
              <w:t xml:space="preserve">w Załączniku 3.2 do niniejszego </w:t>
            </w:r>
            <w:r w:rsidR="3D960AA1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2B410F66" w14:textId="1A63F4D1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1516649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A2E27">
        <w:rPr>
          <w:i/>
          <w:iCs/>
          <w:color w:val="44546A" w:themeColor="text2"/>
          <w:sz w:val="18"/>
          <w:szCs w:val="18"/>
        </w:rPr>
        <w:t>7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640"/>
        <w:gridCol w:w="4185"/>
      </w:tblGrid>
      <w:tr w:rsidR="00BC7B93" w:rsidRPr="00384B67" w:rsidDel="004278AA" w14:paraId="7052842C" w14:textId="77777777" w:rsidTr="7E86D6DD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7E86D6DD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4757833" w:rsidR="00C949F5" w:rsidRDefault="35645407" w:rsidP="00BE0229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4D004BB5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4D004BB5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313B51D8" w:rsidRPr="0ACA543E">
              <w:rPr>
                <w:sz w:val="20"/>
                <w:szCs w:val="20"/>
                <w:u w:val="single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9BF94B2" w:rsidRPr="0ACA543E">
              <w:rPr>
                <w:sz w:val="20"/>
                <w:szCs w:val="20"/>
              </w:rPr>
              <w:t xml:space="preserve">pkt. 7.4 </w:t>
            </w:r>
            <w:r w:rsidRPr="0ACA543E">
              <w:rPr>
                <w:sz w:val="20"/>
                <w:szCs w:val="20"/>
              </w:rPr>
              <w:t>Załącznik</w:t>
            </w:r>
            <w:r w:rsidR="389E203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330BD0E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</w:t>
            </w:r>
            <w:r w:rsidR="313B51D8" w:rsidRPr="0ACA543E">
              <w:rPr>
                <w:sz w:val="20"/>
                <w:szCs w:val="20"/>
              </w:rPr>
              <w:t>Odzysk ciepła i chłodu</w:t>
            </w:r>
            <w:r w:rsidRPr="0ACA543E">
              <w:rPr>
                <w:sz w:val="20"/>
                <w:szCs w:val="20"/>
              </w:rPr>
              <w:t xml:space="preserve">. </w:t>
            </w:r>
            <w:r w:rsidR="4D004BB5" w:rsidRPr="0ACA543E">
              <w:rPr>
                <w:sz w:val="20"/>
                <w:szCs w:val="20"/>
              </w:rPr>
              <w:t xml:space="preserve">Wnioskodawca </w:t>
            </w:r>
            <w:r w:rsidRPr="0ACA543E">
              <w:rPr>
                <w:sz w:val="20"/>
                <w:szCs w:val="20"/>
              </w:rPr>
              <w:t>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  <w:r w:rsidR="0A1D1CC7" w:rsidRPr="0ACA543E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1801166E" w:rsidR="00720E3C" w:rsidRPr="00BC7B93" w:rsidRDefault="09F5E50B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599F0485" w:rsidRPr="00D92522">
              <w:rPr>
                <w:sz w:val="20"/>
                <w:szCs w:val="20"/>
              </w:rPr>
              <w:t>zakładka “7.</w:t>
            </w:r>
            <w:r w:rsidR="4F8E42CA" w:rsidRPr="00D92522">
              <w:rPr>
                <w:sz w:val="20"/>
                <w:szCs w:val="20"/>
              </w:rPr>
              <w:t>4</w:t>
            </w:r>
            <w:r w:rsidR="599F0485" w:rsidRPr="00D92522">
              <w:rPr>
                <w:sz w:val="20"/>
                <w:szCs w:val="20"/>
              </w:rPr>
              <w:t xml:space="preserve">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ED1230E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531A8E47" w14:textId="77777777" w:rsidTr="7E86D6DD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055BB70A" w:rsidR="00E52ECF" w:rsidRPr="008A7255" w:rsidRDefault="3A7BCB95" w:rsidP="4B7BEAE1">
            <w:pPr>
              <w:rPr>
                <w:sz w:val="20"/>
                <w:szCs w:val="20"/>
              </w:rPr>
            </w:pPr>
            <w:r w:rsidRPr="4B7BEAE1">
              <w:rPr>
                <w:b/>
                <w:bCs/>
                <w:sz w:val="18"/>
                <w:szCs w:val="18"/>
              </w:rPr>
              <w:t xml:space="preserve"> </w:t>
            </w:r>
            <w:r w:rsidR="00DA2E27" w:rsidRPr="4B7BEAE1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1E24B68C" w:rsidR="00E52ECF" w:rsidRPr="00C73907" w:rsidDel="00DC1E78" w:rsidRDefault="00E52ECF" w:rsidP="4B7BEAE1">
            <w:pPr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 xml:space="preserve">Nazwa </w:t>
            </w:r>
            <w:r w:rsidR="6F555AD2" w:rsidRPr="4B7BEAE1">
              <w:rPr>
                <w:b/>
                <w:bCs/>
                <w:sz w:val="20"/>
                <w:szCs w:val="20"/>
              </w:rPr>
              <w:t>W</w:t>
            </w:r>
            <w:r w:rsidRPr="4B7BEAE1">
              <w:rPr>
                <w:b/>
                <w:bCs/>
                <w:sz w:val="20"/>
                <w:szCs w:val="20"/>
              </w:rPr>
              <w:t xml:space="preserve">ymagania </w:t>
            </w:r>
            <w:r w:rsidR="6F555AD2" w:rsidRPr="4B7BEAE1">
              <w:rPr>
                <w:b/>
                <w:bCs/>
                <w:sz w:val="20"/>
                <w:szCs w:val="20"/>
              </w:rPr>
              <w:t>K</w:t>
            </w:r>
            <w:r w:rsidRPr="4B7BEAE1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40" w:type="dxa"/>
            <w:shd w:val="clear" w:color="auto" w:fill="C5E0B3" w:themeFill="accent6" w:themeFillTint="66"/>
            <w:vAlign w:val="center"/>
          </w:tcPr>
          <w:p w14:paraId="57CB7338" w14:textId="12181513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33100795" w14:textId="3D9908F4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C5E0B3" w:themeFill="accent6" w:themeFillTint="66"/>
            <w:vAlign w:val="center"/>
          </w:tcPr>
          <w:p w14:paraId="08FFA99C" w14:textId="710B01EC" w:rsidR="00E52ECF" w:rsidRPr="00384B67" w:rsidDel="004278AA" w:rsidRDefault="00E52ECF" w:rsidP="4B7BEAE1">
            <w:pPr>
              <w:jc w:val="center"/>
              <w:rPr>
                <w:b/>
                <w:bCs/>
                <w:sz w:val="20"/>
                <w:szCs w:val="20"/>
              </w:rPr>
            </w:pPr>
            <w:r w:rsidRPr="4B7BEAE1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7E86D6DD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20EFA18A" w:rsidR="00E52ECF" w:rsidRPr="00E52ECF" w:rsidRDefault="00DA2E27" w:rsidP="4B7BEAE1">
            <w:pPr>
              <w:rPr>
                <w:sz w:val="20"/>
                <w:szCs w:val="20"/>
              </w:rPr>
            </w:pPr>
            <w:r w:rsidRPr="4B7BEAE1">
              <w:rPr>
                <w:sz w:val="20"/>
                <w:szCs w:val="20"/>
              </w:rPr>
              <w:t>7</w:t>
            </w:r>
            <w:r w:rsidR="00E52ECF" w:rsidRPr="4B7BEAE1">
              <w:rPr>
                <w:sz w:val="20"/>
                <w:szCs w:val="20"/>
              </w:rPr>
              <w:t>.</w:t>
            </w:r>
            <w:r w:rsidR="4B1D636E" w:rsidRPr="4B7BEAE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71557E41" w:rsidR="00E52ECF" w:rsidRPr="00C73907" w:rsidRDefault="00DA2E27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B7BEAE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2640" w:type="dxa"/>
            <w:vAlign w:val="center"/>
          </w:tcPr>
          <w:p w14:paraId="349CBEC7" w14:textId="7C112C70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5" w:type="dxa"/>
          </w:tcPr>
          <w:p w14:paraId="7C4FB8CC" w14:textId="3DC03D72" w:rsidR="00E52ECF" w:rsidRPr="008A7255" w:rsidDel="004278AA" w:rsidRDefault="00E52ECF" w:rsidP="4B7BEA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7E86D6DD">
        <w:trPr>
          <w:cantSplit/>
          <w:trHeight w:val="711"/>
          <w:jc w:val="center"/>
        </w:trPr>
        <w:tc>
          <w:tcPr>
            <w:tcW w:w="10506" w:type="dxa"/>
            <w:gridSpan w:val="4"/>
          </w:tcPr>
          <w:p w14:paraId="6100B8A1" w14:textId="288972CC" w:rsidR="00D25BE5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723291D9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723291D9" w:rsidRPr="7B936687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69036164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3F90F38A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69036164" w:rsidRPr="7B936687">
              <w:rPr>
                <w:i/>
                <w:iCs/>
                <w:sz w:val="20"/>
                <w:szCs w:val="20"/>
              </w:rPr>
              <w:t>in..</w:t>
            </w:r>
            <w:r w:rsidR="723291D9" w:rsidRPr="7B936687">
              <w:rPr>
                <w:i/>
                <w:iCs/>
                <w:sz w:val="20"/>
                <w:szCs w:val="20"/>
              </w:rPr>
              <w:t>:</w:t>
            </w:r>
          </w:p>
          <w:p w14:paraId="6FA24016" w14:textId="446902A1" w:rsidR="00E52ECF" w:rsidRPr="00AE73D0" w:rsidDel="004278AA" w:rsidRDefault="29A671E3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</w:t>
            </w:r>
            <w:r w:rsidR="2F599FF7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5CA4A029" w:rsidRPr="0ACA543E">
              <w:rPr>
                <w:i/>
                <w:iCs/>
                <w:sz w:val="20"/>
                <w:szCs w:val="20"/>
              </w:rPr>
              <w:t>dokumentu</w:t>
            </w:r>
            <w:r w:rsidR="2F599FF7" w:rsidRPr="0ACA543E">
              <w:rPr>
                <w:i/>
                <w:iCs/>
                <w:sz w:val="20"/>
                <w:szCs w:val="20"/>
              </w:rPr>
              <w:t>,</w:t>
            </w:r>
            <w:r w:rsidR="6390E8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AF0098D" w:rsidRPr="0ACA543E">
              <w:rPr>
                <w:i/>
                <w:iCs/>
                <w:sz w:val="20"/>
                <w:szCs w:val="20"/>
              </w:rPr>
              <w:t xml:space="preserve">wpisał </w:t>
            </w:r>
            <w:r w:rsidRPr="0ACA543E">
              <w:rPr>
                <w:i/>
                <w:iCs/>
                <w:sz w:val="20"/>
                <w:szCs w:val="20"/>
              </w:rPr>
              <w:t>temperatury powietrz</w:t>
            </w:r>
            <w:r w:rsidR="6146BC54" w:rsidRPr="0ACA543E">
              <w:rPr>
                <w:i/>
                <w:iCs/>
                <w:sz w:val="20"/>
                <w:szCs w:val="20"/>
              </w:rPr>
              <w:t>a</w:t>
            </w:r>
            <w:r w:rsidR="6A10205A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ciepła,</w:t>
            </w:r>
          </w:p>
          <w:p w14:paraId="280A9A2E" w14:textId="6A869577" w:rsidR="00E52ECF" w:rsidRPr="00AE73D0" w:rsidDel="004278AA" w:rsidRDefault="73BE32CF" w:rsidP="0ACA543E">
            <w:pPr>
              <w:pStyle w:val="Akapitzlist"/>
              <w:numPr>
                <w:ilvl w:val="0"/>
                <w:numId w:val="20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rodzaj i wymiary zastosowanego układu do odzysku ciepła</w:t>
            </w:r>
            <w:r w:rsidR="413DEA7C" w:rsidRPr="0ACA543E">
              <w:rPr>
                <w:i/>
                <w:iCs/>
                <w:sz w:val="20"/>
                <w:szCs w:val="20"/>
              </w:rPr>
              <w:t>,</w:t>
            </w:r>
          </w:p>
          <w:p w14:paraId="2538D9DA" w14:textId="5AF66776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052711B3" w:rsidRPr="0ACA543E">
              <w:rPr>
                <w:i/>
                <w:iCs/>
                <w:sz w:val="20"/>
                <w:szCs w:val="20"/>
              </w:rPr>
              <w:t>,</w:t>
            </w:r>
            <w:r w:rsidR="0FD80D1E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2EC353EA" w14:textId="0B96B3E2" w:rsidR="00E52ECF" w:rsidRPr="00AE73D0" w:rsidDel="004278AA" w:rsidRDefault="413DEA7C" w:rsidP="0ACA543E">
            <w:pPr>
              <w:pStyle w:val="Akapitzlist"/>
              <w:numPr>
                <w:ilvl w:val="0"/>
                <w:numId w:val="20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Odzysku ciepła i chłodu</w:t>
            </w:r>
            <w:r w:rsidR="1F149329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1F405044" w:rsidRPr="0ACA543E">
              <w:rPr>
                <w:i/>
                <w:iCs/>
                <w:sz w:val="20"/>
                <w:szCs w:val="20"/>
              </w:rPr>
              <w:t xml:space="preserve">wykonane </w:t>
            </w:r>
            <w:r w:rsidR="1F149329" w:rsidRPr="0ACA543E">
              <w:rPr>
                <w:i/>
                <w:iCs/>
                <w:sz w:val="20"/>
                <w:szCs w:val="20"/>
              </w:rPr>
              <w:t>w Załączniku 3.2 do niniejszego dokumentu.</w:t>
            </w:r>
            <w:r w:rsidR="73BE32CF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4B51B719" w:rsidRPr="0ACA543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1D5038C6" w14:textId="77777777" w:rsidR="00FA30F0" w:rsidRDefault="00FA30F0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7CC64111" w:rsidR="00E52ECF" w:rsidRDefault="3F490C53" w:rsidP="7E86D6DD">
      <w:pPr>
        <w:rPr>
          <w:i/>
          <w:iCs/>
          <w:color w:val="44546A" w:themeColor="text2"/>
          <w:sz w:val="18"/>
          <w:szCs w:val="18"/>
        </w:rPr>
      </w:pPr>
      <w:r w:rsidRPr="7E86D6DD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nr 7</w:t>
      </w:r>
      <w:r w:rsidR="18177926" w:rsidRPr="7E86D6DD">
        <w:rPr>
          <w:i/>
          <w:iCs/>
          <w:color w:val="44546A" w:themeColor="text2"/>
          <w:sz w:val="18"/>
          <w:szCs w:val="18"/>
        </w:rPr>
        <w:t>.5</w:t>
      </w:r>
      <w:r w:rsidR="00DA2E27" w:rsidRPr="7E86D6DD">
        <w:rPr>
          <w:i/>
          <w:iCs/>
          <w:color w:val="44546A" w:themeColor="text2"/>
          <w:sz w:val="18"/>
          <w:szCs w:val="18"/>
        </w:rPr>
        <w:t xml:space="preserve"> „</w:t>
      </w:r>
      <w:r w:rsidR="1DAE73F9" w:rsidRPr="7E86D6DD">
        <w:rPr>
          <w:i/>
          <w:iCs/>
          <w:color w:val="44546A" w:themeColor="text2"/>
          <w:sz w:val="18"/>
          <w:szCs w:val="18"/>
        </w:rPr>
        <w:t>Wilgotność powietrza nawiewanego</w:t>
      </w:r>
      <w:r w:rsidR="00DA2E27" w:rsidRPr="7E86D6DD">
        <w:rPr>
          <w:i/>
          <w:iCs/>
          <w:color w:val="44546A" w:themeColor="text2"/>
          <w:sz w:val="18"/>
          <w:szCs w:val="18"/>
        </w:rPr>
        <w:t>”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2715"/>
        <w:gridCol w:w="4084"/>
      </w:tblGrid>
      <w:tr w:rsidR="00E52ECF" w:rsidRPr="00384B67" w:rsidDel="004278AA" w14:paraId="34263A8C" w14:textId="77777777" w:rsidTr="7E86D6DD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5CBB1179" w:rsidR="00E52ECF" w:rsidRDefault="535F5974" w:rsidP="00B74D9D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7E86D6DD">
              <w:rPr>
                <w:b/>
                <w:bCs/>
                <w:sz w:val="20"/>
                <w:szCs w:val="20"/>
              </w:rPr>
              <w:t>Wilgotność powietrza nawiewanego</w:t>
            </w:r>
          </w:p>
        </w:tc>
      </w:tr>
      <w:tr w:rsidR="00E52ECF" w:rsidRPr="00384B67" w:rsidDel="004278AA" w14:paraId="0601BDFF" w14:textId="77777777" w:rsidTr="7E86D6DD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6903E1CF" w:rsidR="00E52ECF" w:rsidRDefault="35645407" w:rsidP="0048396B">
            <w:pPr>
              <w:jc w:val="both"/>
              <w:rPr>
                <w:sz w:val="20"/>
                <w:szCs w:val="20"/>
              </w:rPr>
            </w:pPr>
            <w:r w:rsidRPr="7E86D6DD">
              <w:rPr>
                <w:sz w:val="20"/>
                <w:szCs w:val="20"/>
              </w:rPr>
              <w:t xml:space="preserve">W ramach </w:t>
            </w:r>
            <w:r w:rsidR="5366E219" w:rsidRPr="7E86D6DD">
              <w:rPr>
                <w:sz w:val="20"/>
                <w:szCs w:val="20"/>
              </w:rPr>
              <w:t>W</w:t>
            </w:r>
            <w:r w:rsidRPr="7E86D6DD">
              <w:rPr>
                <w:sz w:val="20"/>
                <w:szCs w:val="20"/>
              </w:rPr>
              <w:t>ymagania</w:t>
            </w:r>
            <w:r w:rsidR="5366E219" w:rsidRPr="7E86D6DD">
              <w:rPr>
                <w:sz w:val="20"/>
                <w:szCs w:val="20"/>
              </w:rPr>
              <w:t xml:space="preserve"> Konkursowego</w:t>
            </w:r>
            <w:r w:rsidRPr="7E86D6DD">
              <w:rPr>
                <w:sz w:val="20"/>
                <w:szCs w:val="20"/>
              </w:rPr>
              <w:t xml:space="preserve"> </w:t>
            </w:r>
            <w:r w:rsidR="20D46F4B" w:rsidRPr="7E86D6DD">
              <w:rPr>
                <w:sz w:val="20"/>
                <w:szCs w:val="20"/>
              </w:rPr>
              <w:t>Wilgotność powietrza nawiewanego</w:t>
            </w:r>
            <w:r w:rsidRPr="7E86D6DD">
              <w:rPr>
                <w:sz w:val="20"/>
                <w:szCs w:val="20"/>
              </w:rPr>
              <w:t xml:space="preserve"> zgodnie z metodologią określoną </w:t>
            </w:r>
            <w:r w:rsidR="262E9000" w:rsidRPr="7E86D6DD">
              <w:rPr>
                <w:sz w:val="20"/>
                <w:szCs w:val="20"/>
              </w:rPr>
              <w:t xml:space="preserve">w </w:t>
            </w:r>
            <w:r w:rsidR="120E2E96" w:rsidRPr="7E86D6DD">
              <w:rPr>
                <w:sz w:val="20"/>
                <w:szCs w:val="20"/>
              </w:rPr>
              <w:t xml:space="preserve">pkt. 7.4 </w:t>
            </w:r>
            <w:r w:rsidRPr="7E86D6DD">
              <w:rPr>
                <w:sz w:val="20"/>
                <w:szCs w:val="20"/>
              </w:rPr>
              <w:t>w Załącznik</w:t>
            </w:r>
            <w:r w:rsidR="2CF3B90C" w:rsidRPr="7E86D6DD">
              <w:rPr>
                <w:sz w:val="20"/>
                <w:szCs w:val="20"/>
              </w:rPr>
              <w:t>a</w:t>
            </w:r>
            <w:r w:rsidRPr="7E86D6DD">
              <w:rPr>
                <w:sz w:val="20"/>
                <w:szCs w:val="20"/>
              </w:rPr>
              <w:t xml:space="preserve"> nr </w:t>
            </w:r>
            <w:r w:rsidR="4AF4F71D" w:rsidRPr="7E86D6DD">
              <w:rPr>
                <w:sz w:val="20"/>
                <w:szCs w:val="20"/>
              </w:rPr>
              <w:t>1</w:t>
            </w:r>
            <w:r w:rsidRPr="7E86D6DD">
              <w:rPr>
                <w:sz w:val="20"/>
                <w:szCs w:val="20"/>
              </w:rPr>
              <w:t xml:space="preserve"> do Regulaminu ocenie podlegać będzie parametr </w:t>
            </w:r>
            <w:r w:rsidR="59C5EFD8" w:rsidRPr="7E86D6DD">
              <w:rPr>
                <w:sz w:val="20"/>
                <w:szCs w:val="20"/>
              </w:rPr>
              <w:t>Wil</w:t>
            </w:r>
            <w:r w:rsidR="4F1503BC" w:rsidRPr="7E86D6DD">
              <w:rPr>
                <w:sz w:val="20"/>
                <w:szCs w:val="20"/>
              </w:rPr>
              <w:t>g</w:t>
            </w:r>
            <w:r w:rsidR="59C5EFD8" w:rsidRPr="7E86D6DD">
              <w:rPr>
                <w:sz w:val="20"/>
                <w:szCs w:val="20"/>
              </w:rPr>
              <w:t>o</w:t>
            </w:r>
            <w:r w:rsidR="752E9AB8" w:rsidRPr="7E86D6DD">
              <w:rPr>
                <w:sz w:val="20"/>
                <w:szCs w:val="20"/>
              </w:rPr>
              <w:t>t</w:t>
            </w:r>
            <w:r w:rsidR="59C5EFD8" w:rsidRPr="7E86D6DD">
              <w:rPr>
                <w:sz w:val="20"/>
                <w:szCs w:val="20"/>
              </w:rPr>
              <w:t>ność powietrza nawiewanego</w:t>
            </w:r>
            <w:r w:rsidRPr="7E86D6DD">
              <w:rPr>
                <w:sz w:val="20"/>
                <w:szCs w:val="20"/>
              </w:rPr>
              <w:t xml:space="preserve">. </w:t>
            </w:r>
            <w:r w:rsidR="5366E219" w:rsidRPr="7E86D6DD">
              <w:rPr>
                <w:sz w:val="20"/>
                <w:szCs w:val="20"/>
              </w:rPr>
              <w:t xml:space="preserve">Wnioskodawca </w:t>
            </w:r>
            <w:r w:rsidRPr="7E86D6DD">
              <w:rPr>
                <w:sz w:val="20"/>
                <w:szCs w:val="20"/>
              </w:rPr>
              <w:t>zobligowany jest do wpisania w kolumnie „</w:t>
            </w:r>
            <w:r w:rsidRPr="7E86D6DD">
              <w:rPr>
                <w:i/>
                <w:iCs/>
                <w:sz w:val="20"/>
                <w:szCs w:val="20"/>
              </w:rPr>
              <w:t>Deklarowana wartość</w:t>
            </w:r>
            <w:r w:rsidRPr="7E86D6DD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54FABF2E" w:rsidR="00720E3C" w:rsidRPr="00384B67" w:rsidRDefault="09F5E50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D92522">
              <w:rPr>
                <w:sz w:val="20"/>
                <w:szCs w:val="20"/>
              </w:rPr>
              <w:t> </w:t>
            </w:r>
            <w:r w:rsidR="134E4B85" w:rsidRPr="00D92522">
              <w:rPr>
                <w:sz w:val="20"/>
                <w:szCs w:val="20"/>
              </w:rPr>
              <w:t>zakładka “7.</w:t>
            </w:r>
            <w:r w:rsidR="059458AD" w:rsidRPr="00D92522">
              <w:rPr>
                <w:sz w:val="20"/>
                <w:szCs w:val="20"/>
              </w:rPr>
              <w:t>5</w:t>
            </w:r>
            <w:r w:rsidR="134E4B85" w:rsidRPr="00D92522">
              <w:rPr>
                <w:sz w:val="20"/>
                <w:szCs w:val="20"/>
              </w:rPr>
              <w:t>” do</w:t>
            </w:r>
            <w:r w:rsidRPr="00D92522">
              <w:rPr>
                <w:sz w:val="20"/>
                <w:szCs w:val="20"/>
              </w:rPr>
              <w:t xml:space="preserve"> niniejszego </w:t>
            </w:r>
            <w:r w:rsidR="5CA7A4A0" w:rsidRPr="00D92522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7E86D6DD">
        <w:trPr>
          <w:cantSplit/>
          <w:trHeight w:val="1134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0BE29AE9" w14:textId="1A9ABC40" w:rsidR="00E52ECF" w:rsidRPr="008A7255" w:rsidRDefault="00DA2E2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3124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715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7B936687">
              <w:rPr>
                <w:b/>
                <w:bCs/>
                <w:sz w:val="20"/>
                <w:szCs w:val="20"/>
              </w:rPr>
              <w:t>Deklarowana wartość</w:t>
            </w:r>
          </w:p>
          <w:p w14:paraId="08705842" w14:textId="1325DF22" w:rsidR="7B936687" w:rsidRDefault="7B936687" w:rsidP="7B9366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7E86D6DD">
        <w:trPr>
          <w:cantSplit/>
          <w:trHeight w:val="895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6FA0623" w14:textId="33D34559" w:rsidR="00E52ECF" w:rsidRPr="00E52ECF" w:rsidRDefault="00DA2E2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 w:rsidR="007D284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4" w:type="dxa"/>
            <w:shd w:val="clear" w:color="auto" w:fill="E2EFD9" w:themeFill="accent6" w:themeFillTint="33"/>
            <w:vAlign w:val="center"/>
          </w:tcPr>
          <w:p w14:paraId="70CA71C9" w14:textId="328520A7" w:rsidR="00E52ECF" w:rsidRPr="00C73907" w:rsidRDefault="35EC33CC" w:rsidP="00B74D9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E86D6D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Wilgotność</w:t>
            </w:r>
            <w:r w:rsidR="6755238B" w:rsidRPr="7E86D6D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powietrza nawiewanego</w:t>
            </w:r>
          </w:p>
        </w:tc>
        <w:tc>
          <w:tcPr>
            <w:tcW w:w="2715" w:type="dxa"/>
            <w:vAlign w:val="center"/>
          </w:tcPr>
          <w:p w14:paraId="3163735B" w14:textId="51F2F815" w:rsidR="7B936687" w:rsidRDefault="7B936687" w:rsidP="7B9366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84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7E86D6DD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619F2F2A" w14:textId="3ABD02DE" w:rsidR="0048396B" w:rsidRDefault="08DE918E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B936687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30BED41C" w:rsidRPr="7B936687">
              <w:rPr>
                <w:i/>
                <w:iCs/>
                <w:sz w:val="20"/>
                <w:szCs w:val="20"/>
              </w:rPr>
              <w:t>W</w:t>
            </w:r>
            <w:r w:rsidR="00E52ECF" w:rsidRPr="7B936687">
              <w:rPr>
                <w:i/>
                <w:iCs/>
                <w:sz w:val="20"/>
                <w:szCs w:val="20"/>
              </w:rPr>
              <w:t>ymagania</w:t>
            </w:r>
            <w:r w:rsidR="46ADECD0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409DEDFC" w:rsidRPr="7B936687">
              <w:rPr>
                <w:i/>
                <w:iCs/>
                <w:sz w:val="20"/>
                <w:szCs w:val="20"/>
              </w:rPr>
              <w:t xml:space="preserve">Konkursowego, </w:t>
            </w:r>
            <w:r w:rsidR="46ADECD0" w:rsidRPr="7B936687">
              <w:rPr>
                <w:i/>
                <w:iCs/>
                <w:sz w:val="20"/>
                <w:szCs w:val="20"/>
              </w:rPr>
              <w:t>zawierające</w:t>
            </w:r>
            <w:r w:rsidR="3D88C7AD" w:rsidRPr="7B936687">
              <w:rPr>
                <w:i/>
                <w:iCs/>
                <w:sz w:val="20"/>
                <w:szCs w:val="20"/>
              </w:rPr>
              <w:t xml:space="preserve"> m.</w:t>
            </w:r>
            <w:r w:rsidR="44E0424F"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3D88C7AD" w:rsidRPr="7B936687">
              <w:rPr>
                <w:i/>
                <w:iCs/>
                <w:sz w:val="20"/>
                <w:szCs w:val="20"/>
              </w:rPr>
              <w:t>in..</w:t>
            </w:r>
            <w:r w:rsidR="46ADECD0" w:rsidRPr="7B936687">
              <w:rPr>
                <w:i/>
                <w:iCs/>
                <w:sz w:val="20"/>
                <w:szCs w:val="20"/>
              </w:rPr>
              <w:t>:</w:t>
            </w:r>
          </w:p>
          <w:p w14:paraId="222C7B71" w14:textId="02F5CA7D" w:rsidR="00E52ECF" w:rsidRPr="0048396B" w:rsidDel="004278AA" w:rsidRDefault="54FD7C2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obliczenia, na podstawie których Wnioskodawca w Załączniku </w:t>
            </w:r>
            <w:r w:rsidR="5C095CF5" w:rsidRPr="0ACA543E">
              <w:rPr>
                <w:i/>
                <w:iCs/>
                <w:sz w:val="20"/>
                <w:szCs w:val="20"/>
              </w:rPr>
              <w:t>3.2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</w:t>
            </w:r>
            <w:r w:rsidR="1FB5FE6D" w:rsidRPr="0ACA543E">
              <w:rPr>
                <w:i/>
                <w:iCs/>
                <w:sz w:val="20"/>
                <w:szCs w:val="20"/>
              </w:rPr>
              <w:t>dokumentu</w:t>
            </w:r>
            <w:r w:rsidRPr="0ACA543E">
              <w:rPr>
                <w:i/>
                <w:iCs/>
                <w:sz w:val="20"/>
                <w:szCs w:val="20"/>
              </w:rPr>
              <w:t>,</w:t>
            </w:r>
            <w:r w:rsidR="1D993E85" w:rsidRPr="0ACA543E">
              <w:rPr>
                <w:i/>
                <w:iCs/>
                <w:sz w:val="20"/>
                <w:szCs w:val="20"/>
              </w:rPr>
              <w:t xml:space="preserve"> wpisał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32254CFB" w:rsidRPr="0ACA543E">
              <w:rPr>
                <w:i/>
                <w:iCs/>
                <w:sz w:val="20"/>
                <w:szCs w:val="20"/>
              </w:rPr>
              <w:t>wilgotność względną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</w:t>
            </w:r>
            <w:r w:rsidR="0840F757" w:rsidRPr="0ACA543E">
              <w:rPr>
                <w:i/>
                <w:iCs/>
                <w:sz w:val="20"/>
                <w:szCs w:val="20"/>
              </w:rPr>
              <w:t xml:space="preserve"> nawiewanego</w:t>
            </w:r>
            <w:r w:rsidRPr="0ACA543E">
              <w:rPr>
                <w:i/>
                <w:iCs/>
                <w:sz w:val="20"/>
                <w:szCs w:val="20"/>
              </w:rPr>
              <w:t xml:space="preserve"> za układem odzysku ciepła,</w:t>
            </w:r>
          </w:p>
          <w:p w14:paraId="2D9148D4" w14:textId="70A048EB" w:rsidR="00E52ECF" w:rsidRPr="0048396B" w:rsidDel="004278AA" w:rsidRDefault="483131F6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rodzaj i wymiary zastosowanego układu do odzysku </w:t>
            </w:r>
            <w:r w:rsidR="3C310F27" w:rsidRPr="7E86D6DD">
              <w:rPr>
                <w:i/>
                <w:iCs/>
                <w:sz w:val="20"/>
                <w:szCs w:val="20"/>
              </w:rPr>
              <w:t>wilgoci</w:t>
            </w:r>
            <w:r w:rsidR="75D601DF" w:rsidRPr="7E86D6DD">
              <w:rPr>
                <w:i/>
                <w:iCs/>
                <w:sz w:val="20"/>
                <w:szCs w:val="20"/>
              </w:rPr>
              <w:t>,</w:t>
            </w:r>
          </w:p>
          <w:p w14:paraId="500BCBE5" w14:textId="1A50A2FA" w:rsidR="00E52ECF" w:rsidRPr="0048396B" w:rsidDel="004278AA" w:rsidRDefault="03E1C6D1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36670F20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17D8F52A" w:rsidRPr="0ACA543E">
              <w:rPr>
                <w:i/>
                <w:iCs/>
                <w:sz w:val="20"/>
                <w:szCs w:val="20"/>
              </w:rPr>
              <w:t>,</w:t>
            </w:r>
            <w:r w:rsidR="56FE8DBC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08BCABB0" w14:textId="1D4A6DBD" w:rsidR="00E52ECF" w:rsidRPr="0048396B" w:rsidDel="004278AA" w:rsidRDefault="36670F20" w:rsidP="7E86D6DD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7E86D6DD">
              <w:rPr>
                <w:i/>
                <w:iCs/>
                <w:sz w:val="20"/>
                <w:szCs w:val="20"/>
              </w:rPr>
              <w:t xml:space="preserve">obliczenia </w:t>
            </w:r>
            <w:r w:rsidR="59ADEEA6" w:rsidRPr="7E86D6DD">
              <w:rPr>
                <w:i/>
                <w:iCs/>
                <w:sz w:val="20"/>
                <w:szCs w:val="20"/>
              </w:rPr>
              <w:t xml:space="preserve">Wilgotności powietrza nawiewanego </w:t>
            </w:r>
            <w:r w:rsidR="6BA1CE15" w:rsidRPr="7E86D6DD">
              <w:rPr>
                <w:i/>
                <w:iCs/>
                <w:sz w:val="20"/>
                <w:szCs w:val="20"/>
              </w:rPr>
              <w:t>wykonane</w:t>
            </w:r>
            <w:r w:rsidR="053D7A8A" w:rsidRPr="7E86D6DD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52629C5" w:rsidRPr="7E86D6DD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1F67AB29" w14:textId="77777777" w:rsidR="00FA30F0" w:rsidRDefault="00FA30F0" w:rsidP="00DA2E27">
      <w:pPr>
        <w:rPr>
          <w:i/>
          <w:iCs/>
          <w:color w:val="44546A" w:themeColor="text2"/>
          <w:sz w:val="18"/>
          <w:szCs w:val="18"/>
        </w:rPr>
      </w:pPr>
    </w:p>
    <w:p w14:paraId="3B05096C" w14:textId="3BCF6BCF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7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7B896553" w:rsidR="00DA2E27" w:rsidRDefault="313B51D8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Zużycie energii elektrycznej</w:t>
            </w:r>
            <w:r w:rsidRPr="0ACA543E">
              <w:rPr>
                <w:sz w:val="20"/>
                <w:szCs w:val="20"/>
              </w:rPr>
              <w:t>, zgodnie z metodologią określoną</w:t>
            </w:r>
            <w:r w:rsidR="7AB29350" w:rsidRPr="0ACA543E">
              <w:rPr>
                <w:sz w:val="20"/>
                <w:szCs w:val="20"/>
              </w:rPr>
              <w:t xml:space="preserve"> w</w:t>
            </w:r>
            <w:r w:rsidRPr="0ACA543E">
              <w:rPr>
                <w:sz w:val="20"/>
                <w:szCs w:val="20"/>
              </w:rPr>
              <w:t xml:space="preserve"> </w:t>
            </w:r>
            <w:r w:rsidR="4AC5A4AC" w:rsidRPr="0ACA543E">
              <w:rPr>
                <w:sz w:val="20"/>
                <w:szCs w:val="20"/>
              </w:rPr>
              <w:t>pkt 7.6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85FAA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0FB8835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Zużycie energii elektrycznej.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610112F7" w:rsidR="00DA2E27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0ACA543E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710E11DE" w:rsidRPr="00720E3C">
              <w:rPr>
                <w:sz w:val="20"/>
                <w:szCs w:val="20"/>
              </w:rPr>
              <w:t xml:space="preserve">zakładka “7.6”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7B2F2EC4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312BA5EE" w:rsidR="00DA2E27" w:rsidRPr="00E52ECF" w:rsidRDefault="00DA2E27" w:rsidP="009430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764E8804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 w:rsidRPr="7B936687">
              <w:rPr>
                <w:sz w:val="20"/>
                <w:szCs w:val="20"/>
              </w:rPr>
              <w:t>Wh</w:t>
            </w:r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70AF41C" w14:textId="37D1B38E" w:rsidR="00DA2E27" w:rsidRDefault="00DA2E27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7F1D2C47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1BB2001" w14:textId="01418AA4" w:rsidR="00DA2E27" w:rsidRPr="0048396B" w:rsidDel="004278AA" w:rsidRDefault="53A9601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zasadę działania systemu antyzamrożeniowego układu odzysku ciepła dla </w:t>
            </w:r>
            <w:r w:rsidR="750E4687" w:rsidRPr="0ACA543E">
              <w:rPr>
                <w:i/>
                <w:iCs/>
                <w:sz w:val="20"/>
                <w:szCs w:val="20"/>
              </w:rPr>
              <w:t>temperatury</w:t>
            </w:r>
            <w:r w:rsidRPr="0ACA543E">
              <w:rPr>
                <w:i/>
                <w:iCs/>
                <w:sz w:val="20"/>
                <w:szCs w:val="20"/>
              </w:rPr>
              <w:t xml:space="preserve"> powietrza zewnętrznego</w:t>
            </w:r>
            <w:r w:rsidR="59D56C90" w:rsidRPr="0ACA543E">
              <w:rPr>
                <w:i/>
                <w:iCs/>
                <w:sz w:val="20"/>
                <w:szCs w:val="20"/>
              </w:rPr>
              <w:t xml:space="preserve"> oddzielnie dla</w:t>
            </w:r>
            <w:r w:rsidRPr="0ACA543E">
              <w:rPr>
                <w:i/>
                <w:iCs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=-15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 oraz θ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21,-7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=-7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</w:t>
            </w:r>
            <w:r w:rsidR="05C769F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63DF9F53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5D6EC355" w14:textId="544D3D56" w:rsidR="00DA2E27" w:rsidRPr="00D92522" w:rsidDel="004278AA" w:rsidRDefault="5A0FF67F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mocy cieplnej lub chłodniczej niezbędnej do przeprowadzenia pomiarów od 1 do 9</w:t>
            </w:r>
            <w:r w:rsidR="2302615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2302615B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dokumentu,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B236B1F" w14:textId="02671FCD" w:rsidR="00DA2E27" w:rsidRPr="00D92522" w:rsidDel="004278AA" w:rsidRDefault="0081D577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="200A237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bliczenia zużycia energii elektrycznej niezbędnej do przeprowadzenia pomiarów od 1 do 9</w:t>
            </w:r>
            <w:r w:rsidR="5B40B028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B40B028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opisanych w Tabeli 1 Załącznika 3.1 rozdział „Zużycie energii elektrycznej. Metoda obliczeń.” do niniejszego dokumentu.</w:t>
            </w:r>
          </w:p>
          <w:p w14:paraId="2F55F45F" w14:textId="3262A417" w:rsidR="00DA2E27" w:rsidRPr="00D92522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założenia obliczeń, </w:t>
            </w:r>
            <w:r w:rsidR="4B65259F"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które przyjęto do wykonania obliczeń wykonanych w Załączniku 3.2 do niniejszego dokumentu,</w:t>
            </w:r>
          </w:p>
          <w:p w14:paraId="17BA903E" w14:textId="53F5A74F" w:rsidR="00DA2E27" w:rsidRPr="0048396B" w:rsidDel="004278AA" w:rsidRDefault="79DF4AF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obliczenia Zużycia energii elektrycznej </w:t>
            </w:r>
            <w:r w:rsidR="7411B177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wykonane</w:t>
            </w:r>
            <w:r w:rsidRPr="00D9252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Załączniku 3.2 do niniejszego dokumentu.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74CD714" w14:textId="77777777" w:rsidR="00FA30F0" w:rsidRDefault="00FA30F0" w:rsidP="00943012">
      <w:pPr>
        <w:rPr>
          <w:i/>
          <w:iCs/>
          <w:color w:val="44546A" w:themeColor="text2"/>
          <w:sz w:val="18"/>
          <w:szCs w:val="18"/>
        </w:rPr>
      </w:pPr>
    </w:p>
    <w:p w14:paraId="70700A4F" w14:textId="488311C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 w:rsidR="6CE33962" w:rsidRPr="1AC0F354">
        <w:rPr>
          <w:i/>
          <w:iCs/>
          <w:color w:val="44546A" w:themeColor="text2"/>
          <w:sz w:val="18"/>
          <w:szCs w:val="18"/>
        </w:rPr>
        <w:t>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5A6E630E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Hałas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5325180D" w:rsidRPr="0ACA543E">
              <w:rPr>
                <w:sz w:val="20"/>
                <w:szCs w:val="20"/>
              </w:rPr>
              <w:t xml:space="preserve"> pkt. 7.7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4425E7CA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47C5BF2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Hałas.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57DAFF34" w:rsidR="00720E3C" w:rsidRDefault="09F5E50B" w:rsidP="0ACA543E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7B936687">
              <w:rPr>
                <w:sz w:val="20"/>
                <w:szCs w:val="20"/>
              </w:rPr>
              <w:t> </w:t>
            </w:r>
            <w:r w:rsidR="03ABA047" w:rsidRPr="7B936687">
              <w:rPr>
                <w:sz w:val="20"/>
                <w:szCs w:val="20"/>
              </w:rPr>
              <w:t xml:space="preserve">zakładka “7.7”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1B8C96D9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64BE5517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751B49FF" w14:textId="6A25BB00" w:rsidR="00943012" w:rsidRDefault="00943012" w:rsidP="7B936687">
            <w:pPr>
              <w:rPr>
                <w:i/>
                <w:iCs/>
                <w:sz w:val="20"/>
                <w:szCs w:val="20"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668845E" w:rsidRPr="7B936687">
              <w:rPr>
                <w:i/>
                <w:iCs/>
                <w:sz w:val="20"/>
                <w:szCs w:val="20"/>
              </w:rPr>
              <w:t xml:space="preserve"> m.in..</w:t>
            </w:r>
            <w:r w:rsidRPr="7B936687">
              <w:rPr>
                <w:i/>
                <w:iCs/>
                <w:sz w:val="20"/>
                <w:szCs w:val="20"/>
              </w:rPr>
              <w:t>:</w:t>
            </w:r>
          </w:p>
          <w:p w14:paraId="48FFD8D9" w14:textId="3B884534" w:rsidR="00943012" w:rsidRPr="0048396B" w:rsidDel="004278AA" w:rsidRDefault="5122559C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opis w jaki sposób Wykonawca ma zamiar zrealizować tłumienie hałasu z obudowy Centrali wentylacyjnej</w:t>
            </w:r>
            <w:r w:rsidR="14D1FEAD" w:rsidRPr="0ACA543E">
              <w:rPr>
                <w:i/>
                <w:iCs/>
                <w:sz w:val="20"/>
                <w:szCs w:val="20"/>
              </w:rPr>
              <w:t xml:space="preserve"> A</w:t>
            </w:r>
            <w:r w:rsidR="368428F3" w:rsidRPr="0ACA543E">
              <w:rPr>
                <w:i/>
                <w:iCs/>
                <w:sz w:val="20"/>
                <w:szCs w:val="20"/>
              </w:rPr>
              <w:t xml:space="preserve"> oraz</w:t>
            </w:r>
            <w:r w:rsidRPr="0ACA543E">
              <w:rPr>
                <w:i/>
                <w:iCs/>
                <w:sz w:val="20"/>
                <w:szCs w:val="20"/>
              </w:rPr>
              <w:t xml:space="preserve"> hałasu z instalacji nawiewnej i wywiewnej</w:t>
            </w:r>
            <w:r w:rsidR="0E1C819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2805BA0" w14:textId="78AB36DB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</w:t>
            </w:r>
            <w:r w:rsidR="3CEA989D" w:rsidRPr="0ACA543E">
              <w:rPr>
                <w:i/>
                <w:iCs/>
                <w:sz w:val="20"/>
                <w:szCs w:val="20"/>
              </w:rPr>
              <w:t>,</w:t>
            </w:r>
            <w:r w:rsidR="669C1A33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32F2BB77" w14:textId="1450C58D" w:rsidR="00943012" w:rsidRPr="0048396B" w:rsidDel="004278AA" w:rsidRDefault="4D5624BB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27E01A81" w:rsidRPr="0ACA543E">
              <w:rPr>
                <w:i/>
                <w:iCs/>
                <w:sz w:val="20"/>
                <w:szCs w:val="20"/>
              </w:rPr>
              <w:t>wykonane</w:t>
            </w:r>
            <w:r w:rsidR="7A0C7916" w:rsidRPr="0ACA543E">
              <w:rPr>
                <w:i/>
                <w:iCs/>
                <w:sz w:val="20"/>
                <w:szCs w:val="20"/>
              </w:rPr>
              <w:t xml:space="preserve"> w Załączniku 3.2 do niniejszego </w:t>
            </w:r>
            <w:r w:rsidR="7E55DFF2" w:rsidRPr="0ACA543E">
              <w:rPr>
                <w:i/>
                <w:iCs/>
                <w:sz w:val="20"/>
                <w:szCs w:val="20"/>
              </w:rPr>
              <w:t>dokumentu.</w:t>
            </w:r>
          </w:p>
        </w:tc>
      </w:tr>
    </w:tbl>
    <w:p w14:paraId="72408A5B" w14:textId="18EC62DD" w:rsidR="00FA30F0" w:rsidRDefault="00FA30F0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3A44CA60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0ACA543E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0ACA543E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53C4D190" w:rsidR="00943012" w:rsidRDefault="2A88531F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Ryzyko przeciągu</w:t>
            </w:r>
            <w:r w:rsidRPr="0ACA543E">
              <w:rPr>
                <w:sz w:val="20"/>
                <w:szCs w:val="20"/>
              </w:rPr>
              <w:t xml:space="preserve">, zgodnie z metodologią określoną w </w:t>
            </w:r>
            <w:r w:rsidR="2D03EF0E" w:rsidRPr="0ACA543E">
              <w:rPr>
                <w:sz w:val="20"/>
                <w:szCs w:val="20"/>
              </w:rPr>
              <w:t xml:space="preserve">pkt. 7.8 </w:t>
            </w:r>
            <w:r w:rsidRPr="0ACA543E">
              <w:rPr>
                <w:sz w:val="20"/>
                <w:szCs w:val="20"/>
              </w:rPr>
              <w:t>Załącznik</w:t>
            </w:r>
            <w:r w:rsidR="247A7D7E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5C6869C0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Ryzyko przeciągu.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7C719DDA" w14:textId="5A1E6662" w:rsidR="00943012" w:rsidRPr="00384B67" w:rsidRDefault="09F5E50B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5C095CF5" w:rsidRPr="7B936687">
              <w:rPr>
                <w:sz w:val="20"/>
                <w:szCs w:val="20"/>
              </w:rPr>
              <w:t>3.2</w:t>
            </w:r>
            <w:r w:rsidRPr="00720E3C">
              <w:rPr>
                <w:sz w:val="20"/>
                <w:szCs w:val="20"/>
              </w:rPr>
              <w:t> </w:t>
            </w:r>
            <w:r w:rsidR="36534E5D" w:rsidRPr="00720E3C">
              <w:rPr>
                <w:sz w:val="20"/>
                <w:szCs w:val="20"/>
              </w:rPr>
              <w:t xml:space="preserve">zakładka “7.8”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4121A6D2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23B736DC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0ACA543E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49FE73B6" w:rsidR="00943012" w:rsidRPr="00E52ECF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ACA543E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99428D6" w14:textId="77777777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zawierające:</w:t>
            </w:r>
          </w:p>
          <w:p w14:paraId="7DD7CE37" w14:textId="5B77AF7E" w:rsidR="00943012" w:rsidRPr="0048396B" w:rsidDel="004278AA" w:rsidRDefault="7EB0D822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opis w jaki sposób Wykonawca ma zamiar zrealizować </w:t>
            </w:r>
            <w:r w:rsidR="61EC9C21" w:rsidRPr="0ACA543E">
              <w:rPr>
                <w:i/>
                <w:iCs/>
                <w:sz w:val="20"/>
                <w:szCs w:val="20"/>
              </w:rPr>
              <w:t>dystrybucję powietrza w Sali lekcyjnej</w:t>
            </w:r>
            <w:r w:rsidRPr="0ACA543E">
              <w:rPr>
                <w:i/>
                <w:iCs/>
                <w:sz w:val="20"/>
                <w:szCs w:val="20"/>
              </w:rPr>
              <w:t xml:space="preserve">, z podaniem parametrów </w:t>
            </w:r>
            <w:r w:rsidR="6547FE0A" w:rsidRPr="0ACA543E">
              <w:rPr>
                <w:i/>
                <w:iCs/>
                <w:sz w:val="20"/>
                <w:szCs w:val="20"/>
              </w:rPr>
              <w:t>wpływających</w:t>
            </w:r>
            <w:r w:rsidRPr="0ACA543E">
              <w:rPr>
                <w:i/>
                <w:iCs/>
                <w:sz w:val="20"/>
                <w:szCs w:val="20"/>
              </w:rPr>
              <w:t xml:space="preserve"> na mieszanie się strugi powietrza</w:t>
            </w:r>
            <w:r w:rsidR="55D444EE" w:rsidRPr="0ACA543E">
              <w:rPr>
                <w:i/>
                <w:iCs/>
                <w:sz w:val="20"/>
                <w:szCs w:val="20"/>
              </w:rPr>
              <w:t>,</w:t>
            </w:r>
          </w:p>
          <w:p w14:paraId="60F6CAFD" w14:textId="1C0A6F86" w:rsidR="00943012" w:rsidRPr="0048396B" w:rsidDel="004278AA" w:rsidRDefault="713F80B5" w:rsidP="0ACA543E">
            <w:pPr>
              <w:pStyle w:val="Akapitzlist"/>
              <w:numPr>
                <w:ilvl w:val="0"/>
                <w:numId w:val="21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</w:t>
            </w:r>
            <w:r w:rsidR="55D444EE" w:rsidRPr="0ACA543E">
              <w:rPr>
                <w:i/>
                <w:iCs/>
                <w:sz w:val="20"/>
                <w:szCs w:val="20"/>
              </w:rPr>
              <w:t>ałożenia obliczeniowe</w:t>
            </w:r>
            <w:r w:rsidR="2A3686C0" w:rsidRPr="0ACA543E">
              <w:rPr>
                <w:i/>
                <w:iCs/>
                <w:sz w:val="20"/>
                <w:szCs w:val="20"/>
              </w:rPr>
              <w:t>,</w:t>
            </w:r>
            <w:r w:rsidR="3F3365EF" w:rsidRPr="0ACA543E">
              <w:rPr>
                <w:i/>
                <w:iCs/>
                <w:sz w:val="20"/>
                <w:szCs w:val="20"/>
              </w:rPr>
              <w:t xml:space="preserve"> które przyjęto do wykonania obliczeń wykonanych w Załączniku 3.2 do niniejszego dokumentu,</w:t>
            </w:r>
          </w:p>
          <w:p w14:paraId="13EF3E16" w14:textId="19945835" w:rsidR="00943012" w:rsidRPr="0048396B" w:rsidDel="004278AA" w:rsidRDefault="55D444EE" w:rsidP="0ACA543E">
            <w:pPr>
              <w:pStyle w:val="Akapitzlist"/>
              <w:numPr>
                <w:ilvl w:val="0"/>
                <w:numId w:val="21"/>
              </w:numPr>
              <w:rPr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</w:t>
            </w:r>
            <w:r w:rsidR="79DDE57D" w:rsidRPr="0ACA543E">
              <w:rPr>
                <w:i/>
                <w:iCs/>
                <w:sz w:val="20"/>
                <w:szCs w:val="20"/>
              </w:rPr>
              <w:t>wykonane</w:t>
            </w:r>
            <w:r w:rsidR="7554BD5E" w:rsidRPr="0ACA543E">
              <w:rPr>
                <w:i/>
                <w:iCs/>
                <w:sz w:val="20"/>
                <w:szCs w:val="20"/>
              </w:rPr>
              <w:t xml:space="preserve"> w Załączniku 3.2 do niniejszego dokumentu</w:t>
            </w:r>
            <w:r w:rsidRPr="0ACA543E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3712FEFB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301EC73D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7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4A1EFBE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55E5911A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>Koszty całkowite A</w:t>
            </w:r>
          </w:p>
        </w:tc>
      </w:tr>
      <w:tr w:rsidR="00720E3C" w:rsidRPr="00384B67" w:rsidDel="004278AA" w14:paraId="1CDD4813" w14:textId="77777777" w:rsidTr="4A1EFBE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0342205B" w:rsidR="00720E3C" w:rsidRDefault="09F5E50B" w:rsidP="00871DD6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Wymagania Konkursowego </w:t>
            </w:r>
            <w:r w:rsidRPr="0ACA543E">
              <w:rPr>
                <w:sz w:val="20"/>
                <w:szCs w:val="20"/>
                <w:u w:val="single"/>
              </w:rPr>
              <w:t>Koszty całkowite A</w:t>
            </w:r>
            <w:r w:rsidRPr="0ACA543E">
              <w:rPr>
                <w:sz w:val="20"/>
                <w:szCs w:val="20"/>
              </w:rPr>
              <w:t>, zgodnie z metodologią określoną w</w:t>
            </w:r>
            <w:r w:rsidR="7681D255" w:rsidRPr="0ACA543E">
              <w:rPr>
                <w:sz w:val="20"/>
                <w:szCs w:val="20"/>
              </w:rPr>
              <w:t xml:space="preserve"> pkt. 7.9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23EC8631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76C76C7D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ocenie podlegać będzie parametr Koszty całkowite A. Wnioskodawca zobligowany jest do wpisania w kolumnie „</w:t>
            </w:r>
            <w:r w:rsidRPr="0ACA543E">
              <w:rPr>
                <w:i/>
                <w:iCs/>
                <w:sz w:val="20"/>
                <w:szCs w:val="20"/>
              </w:rPr>
              <w:t>Deklarowana wartość</w:t>
            </w:r>
            <w:r w:rsidRPr="0ACA543E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1ADFF364" w:rsidR="00720E3C" w:rsidRPr="00384B67" w:rsidRDefault="09F5E50B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5C095CF5" w:rsidRPr="00720E3C">
              <w:rPr>
                <w:sz w:val="20"/>
                <w:szCs w:val="20"/>
              </w:rPr>
              <w:t>3.2</w:t>
            </w:r>
            <w:r w:rsidR="3D2E1E1C" w:rsidRPr="00720E3C">
              <w:rPr>
                <w:sz w:val="20"/>
                <w:szCs w:val="20"/>
              </w:rPr>
              <w:t>.</w:t>
            </w:r>
            <w:r w:rsidR="6BB1D5DE" w:rsidRPr="00720E3C">
              <w:rPr>
                <w:sz w:val="20"/>
                <w:szCs w:val="20"/>
              </w:rPr>
              <w:t xml:space="preserve"> Zakładka “7.9” </w:t>
            </w:r>
            <w:r w:rsidRPr="00720E3C">
              <w:rPr>
                <w:sz w:val="20"/>
                <w:szCs w:val="20"/>
              </w:rPr>
              <w:t xml:space="preserve">do niniejszego </w:t>
            </w:r>
            <w:r w:rsidR="61476FEA" w:rsidRPr="00720E3C">
              <w:rPr>
                <w:sz w:val="20"/>
                <w:szCs w:val="20"/>
              </w:rPr>
              <w:t>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4A1EFBEA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4A1EFBEA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1C092D21" w:rsidR="00720E3C" w:rsidRPr="00E52ECF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07A3E50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Koszty całkowite A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4A1EFBE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4D6C272" w14:textId="5013E899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 należy wykonać w Załączniku 3.2 do Regulaminu.</w:t>
            </w:r>
          </w:p>
          <w:p w14:paraId="1B6D1D0D" w14:textId="01D54012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 w:rsidR="214E5AA2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53C97C4D" w:rsidR="00720E3C" w:rsidRPr="0048396B" w:rsidDel="004278AA" w:rsidRDefault="13CEAF33" w:rsidP="4A1EFBEA">
            <w:pPr>
              <w:spacing w:before="160" w:after="160"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</w:t>
            </w:r>
            <w:r w:rsidR="1B64B807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np. koszty materiału, robocizny, dystrybucji, promocji, marketingu, transportu, montażu. Zamawiający wymaga również podania kosztów serwisu,</w:t>
            </w:r>
            <w:r w:rsidR="71FB9A0B"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kosztu materiałów eksploatacyjnych</w:t>
            </w:r>
            <w:r w:rsidRPr="4A1EFBEA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, w ujęciu rocznym w okresie 15 lat.</w:t>
            </w:r>
          </w:p>
        </w:tc>
      </w:tr>
    </w:tbl>
    <w:p w14:paraId="4A9D6154" w14:textId="533C039C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6CB50062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8266A6">
        <w:rPr>
          <w:i/>
          <w:iCs/>
          <w:color w:val="44546A" w:themeColor="text2"/>
          <w:sz w:val="18"/>
          <w:szCs w:val="18"/>
        </w:rPr>
        <w:t>7.10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ACA543E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758ED4D3" w:rsidR="00BC7B93" w:rsidRDefault="2CF46AE4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2BA541FE" w:rsidR="00E52ECF" w:rsidRDefault="35645407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0F7D73FB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0F7D73FB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Pr="0ACA543E">
              <w:rPr>
                <w:sz w:val="20"/>
                <w:szCs w:val="20"/>
                <w:u w:val="single"/>
              </w:rPr>
              <w:t xml:space="preserve">Przychód z </w:t>
            </w:r>
            <w:r w:rsidR="4DB03BD4" w:rsidRPr="0ACA543E">
              <w:rPr>
                <w:sz w:val="20"/>
                <w:szCs w:val="20"/>
                <w:u w:val="single"/>
              </w:rPr>
              <w:t xml:space="preserve">Komercjalizacji </w:t>
            </w:r>
            <w:r w:rsidRPr="0ACA543E">
              <w:rPr>
                <w:sz w:val="20"/>
                <w:szCs w:val="20"/>
                <w:u w:val="single"/>
              </w:rPr>
              <w:t>Wyników Prac B+R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460AF597" w:rsidRPr="0ACA543E">
              <w:rPr>
                <w:sz w:val="20"/>
                <w:szCs w:val="20"/>
              </w:rPr>
              <w:t xml:space="preserve">pkt. 7.10 </w:t>
            </w:r>
            <w:r w:rsidRPr="0ACA543E">
              <w:rPr>
                <w:sz w:val="20"/>
                <w:szCs w:val="20"/>
              </w:rPr>
              <w:t>Załącznik</w:t>
            </w:r>
            <w:r w:rsidR="09A075C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178C5E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oferowany NCBR przez </w:t>
            </w:r>
            <w:r w:rsidR="0F7D73FB" w:rsidRPr="0ACA543E">
              <w:rPr>
                <w:sz w:val="20"/>
                <w:szCs w:val="20"/>
              </w:rPr>
              <w:t xml:space="preserve">Wnioskodawcę 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4DB03BD4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54103346">
              <w:t xml:space="preserve">, czyli </w:t>
            </w:r>
            <w:r w:rsidR="20A5F448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54103346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419B21FA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20397EF8" w14:textId="4D3E7DAD" w:rsidR="00E52ECF" w:rsidRPr="00BA7DF8" w:rsidRDefault="5410334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419B21FA"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4DB03BD4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</w:tc>
      </w:tr>
      <w:tr w:rsidR="00E52ECF" w:rsidRPr="00384B67" w:rsidDel="004278AA" w14:paraId="61384016" w14:textId="77777777" w:rsidTr="0ACA543E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3140831A" w:rsidR="00E52ECF" w:rsidRDefault="00E52ECF" w:rsidP="00E41552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37F5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ACA543E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07FF039A" w:rsidR="00E52ECF" w:rsidRPr="009C0B86" w:rsidRDefault="008266A6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3E8B2C59" w:rsidR="00E52ECF" w:rsidRPr="00C73907" w:rsidRDefault="04AFDAC9" w:rsidP="00737F57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737F57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737F5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06C06976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273CB6">
        <w:rPr>
          <w:i/>
          <w:iCs/>
          <w:color w:val="44546A" w:themeColor="text2"/>
          <w:sz w:val="18"/>
          <w:szCs w:val="18"/>
        </w:rPr>
        <w:t>7.11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6F07DD0E" w:rsidR="6A6FFC86" w:rsidRDefault="7FFF0907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ACA543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3E469FC" w:rsidR="70A62EBD" w:rsidRDefault="0507E2D2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lastRenderedPageBreak/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</w:t>
            </w:r>
            <w:r w:rsidR="3DEF5D7C" w:rsidRPr="70A62EBD">
              <w:rPr>
                <w:sz w:val="20"/>
                <w:szCs w:val="20"/>
              </w:rPr>
              <w:t xml:space="preserve"> pkt. 7.11 </w:t>
            </w:r>
            <w:r w:rsidRPr="70A62EBD">
              <w:rPr>
                <w:sz w:val="20"/>
                <w:szCs w:val="20"/>
              </w:rPr>
              <w:t xml:space="preserve"> Załącznik</w:t>
            </w:r>
            <w:r w:rsidR="774E8639" w:rsidRPr="70A62EBD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5B28D2A4" w:rsidRPr="70A62EBD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419B21FA" w:rsidRPr="70A62EBD">
              <w:rPr>
                <w:sz w:val="20"/>
                <w:szCs w:val="20"/>
              </w:rPr>
              <w:t>W</w:t>
            </w:r>
            <w:r w:rsidR="419B21FA">
              <w:rPr>
                <w:sz w:val="20"/>
                <w:szCs w:val="20"/>
              </w:rPr>
              <w:t>nioskodawcę</w:t>
            </w:r>
            <w:r w:rsidR="419B21FA" w:rsidRPr="70A62EBD">
              <w:rPr>
                <w:sz w:val="20"/>
                <w:szCs w:val="20"/>
              </w:rPr>
              <w:t xml:space="preserve">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4DB03BD4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5410334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419B21FA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6BB169F5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67191185" w14:textId="579B2B33" w:rsidR="70A62EBD" w:rsidRDefault="54103346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419B21FA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419B21FA" w:rsidRPr="0ACA543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D90832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</w:tc>
      </w:tr>
      <w:tr w:rsidR="70A62EBD" w14:paraId="6FE0B51A" w14:textId="77777777" w:rsidTr="0ACA543E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41B13F2" w:rsidR="70A62EBD" w:rsidRDefault="70A62EBD" w:rsidP="007308B8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737F5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ACA543E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6F94363E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2164F93B" w:rsidR="0A1586F0" w:rsidRDefault="26F38F6B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4DB03BD4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Komercjalizacji </w:t>
            </w:r>
            <w:r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54103346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490719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90719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49071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490719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166B52A1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AF596C0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0C30421B" w14:textId="77777777" w:rsidTr="0ACA543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F83BBE6" w:rsidR="00BA1B91" w:rsidRPr="00BA1B91" w:rsidRDefault="44C62BA4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 w:rsidRPr="0ACA543E">
              <w:rPr>
                <w:sz w:val="20"/>
                <w:szCs w:val="20"/>
              </w:rP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</w:t>
            </w:r>
            <w:r w:rsidRPr="0ACA543E">
              <w:rPr>
                <w:sz w:val="20"/>
                <w:szCs w:val="20"/>
              </w:rPr>
              <w:t xml:space="preserve"> ocenie zgodnie z metodologią określoną w </w:t>
            </w:r>
            <w:r w:rsidR="0EA637BE" w:rsidRPr="0ACA543E">
              <w:rPr>
                <w:sz w:val="20"/>
                <w:szCs w:val="20"/>
              </w:rPr>
              <w:t xml:space="preserve">pkt. 7.12 </w:t>
            </w:r>
            <w:r w:rsidRPr="0ACA543E">
              <w:rPr>
                <w:sz w:val="20"/>
                <w:szCs w:val="20"/>
              </w:rPr>
              <w:t>Załącznik</w:t>
            </w:r>
            <w:r w:rsidR="7ECD7686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640C7D03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oferowan</w:t>
            </w:r>
            <w:r w:rsidR="49C0A0D9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>Cena za realizację</w:t>
            </w:r>
            <w:r w:rsidRPr="0ACA543E">
              <w:rPr>
                <w:sz w:val="20"/>
                <w:szCs w:val="20"/>
              </w:rPr>
              <w:t xml:space="preserve"> Etapu 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ACA543E">
        <w:trPr>
          <w:cantSplit/>
          <w:trHeight w:val="895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08DF5408" w14:textId="7B2655F9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7.12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ACA543E">
        <w:trPr>
          <w:cantSplit/>
          <w:trHeight w:val="895"/>
          <w:jc w:val="center"/>
        </w:trPr>
        <w:tc>
          <w:tcPr>
            <w:tcW w:w="846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633CC8AB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027A88">
        <w:rPr>
          <w:i/>
          <w:iCs/>
          <w:color w:val="44546A" w:themeColor="text2"/>
          <w:sz w:val="18"/>
          <w:szCs w:val="18"/>
        </w:rPr>
        <w:t>7.13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w Działaniu 1: „Wentylacja sal lekcyjnych”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ACA543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ACA543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72318E19" w:rsidR="00BA1B91" w:rsidRPr="00AE73D0" w:rsidRDefault="44C62BA4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W ramach </w:t>
            </w:r>
            <w:r w:rsidR="299C88B1" w:rsidRPr="0ACA543E">
              <w:rPr>
                <w:sz w:val="20"/>
                <w:szCs w:val="20"/>
              </w:rPr>
              <w:t>W</w:t>
            </w:r>
            <w:r w:rsidRPr="0ACA543E">
              <w:rPr>
                <w:sz w:val="20"/>
                <w:szCs w:val="20"/>
              </w:rPr>
              <w:t>ymagania</w:t>
            </w:r>
            <w:r w:rsidR="299C88B1" w:rsidRPr="0ACA543E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49C0A0D9" w:rsidRPr="0ACA543E">
              <w:rPr>
                <w:sz w:val="20"/>
                <w:szCs w:val="20"/>
                <w:u w:val="single"/>
              </w:rPr>
              <w:t xml:space="preserve">Cena za realizację </w:t>
            </w:r>
            <w:r w:rsidRPr="0ACA543E">
              <w:rPr>
                <w:sz w:val="20"/>
                <w:szCs w:val="20"/>
                <w:u w:val="single"/>
              </w:rPr>
              <w:t>Etapu II</w:t>
            </w:r>
            <w:r w:rsidRPr="0ACA543E">
              <w:rPr>
                <w:sz w:val="20"/>
                <w:szCs w:val="20"/>
              </w:rPr>
              <w:t xml:space="preserve"> ocenie zgodnie z metodologią określoną w</w:t>
            </w:r>
            <w:r w:rsidR="70D019A9" w:rsidRPr="0ACA543E">
              <w:rPr>
                <w:sz w:val="20"/>
                <w:szCs w:val="20"/>
              </w:rPr>
              <w:t xml:space="preserve"> pkt. 7.13</w:t>
            </w:r>
            <w:r w:rsidRPr="0ACA543E">
              <w:rPr>
                <w:sz w:val="20"/>
                <w:szCs w:val="20"/>
              </w:rPr>
              <w:t xml:space="preserve"> Załącznik</w:t>
            </w:r>
            <w:r w:rsidR="58F5E9EF" w:rsidRPr="0ACA543E">
              <w:rPr>
                <w:sz w:val="20"/>
                <w:szCs w:val="20"/>
              </w:rPr>
              <w:t>a</w:t>
            </w:r>
            <w:r w:rsidRPr="0ACA543E">
              <w:rPr>
                <w:sz w:val="20"/>
                <w:szCs w:val="20"/>
              </w:rPr>
              <w:t xml:space="preserve"> nr </w:t>
            </w:r>
            <w:r w:rsidR="26018217" w:rsidRPr="0ACA543E">
              <w:rPr>
                <w:sz w:val="20"/>
                <w:szCs w:val="20"/>
              </w:rPr>
              <w:t>1</w:t>
            </w:r>
            <w:r w:rsidRPr="0ACA543E">
              <w:rPr>
                <w:sz w:val="20"/>
                <w:szCs w:val="20"/>
              </w:rPr>
              <w:t xml:space="preserve"> do Regulaminu podlegać będzie </w:t>
            </w:r>
            <w:r w:rsidR="49C0A0D9" w:rsidRPr="0ACA543E">
              <w:rPr>
                <w:sz w:val="20"/>
                <w:szCs w:val="20"/>
              </w:rPr>
              <w:t xml:space="preserve">oferowana </w:t>
            </w:r>
            <w:r w:rsidRPr="0ACA543E">
              <w:rPr>
                <w:sz w:val="20"/>
                <w:szCs w:val="20"/>
              </w:rPr>
              <w:t xml:space="preserve">NCBR przez </w:t>
            </w:r>
            <w:r w:rsidR="299C88B1" w:rsidRPr="0ACA543E">
              <w:rPr>
                <w:sz w:val="20"/>
                <w:szCs w:val="20"/>
              </w:rPr>
              <w:t xml:space="preserve">Wnioskodawcę </w:t>
            </w:r>
            <w:r w:rsidR="49C0A0D9" w:rsidRPr="0ACA543E">
              <w:rPr>
                <w:sz w:val="20"/>
                <w:szCs w:val="20"/>
              </w:rPr>
              <w:t xml:space="preserve">Cena za realizację </w:t>
            </w:r>
            <w:r w:rsidRPr="0ACA543E">
              <w:rPr>
                <w:sz w:val="20"/>
                <w:szCs w:val="20"/>
              </w:rPr>
              <w:t xml:space="preserve">Etapu II.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ACA543E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ACA543E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3BFEC7D" w:rsidR="00027A88" w:rsidRPr="009C0B86" w:rsidRDefault="00027A8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ACA543E">
        <w:trPr>
          <w:cantSplit/>
          <w:trHeight w:val="833"/>
          <w:jc w:val="center"/>
        </w:trPr>
        <w:tc>
          <w:tcPr>
            <w:tcW w:w="846" w:type="dxa"/>
            <w:vMerge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0AF1A85" w14:textId="614D1ACB" w:rsidR="009D2BCC" w:rsidRPr="009D2BCC" w:rsidRDefault="00BA1B91" w:rsidP="009C1447">
      <w:pPr>
        <w:tabs>
          <w:tab w:val="left" w:pos="1290"/>
        </w:tabs>
      </w:pPr>
      <w:r>
        <w:tab/>
      </w:r>
    </w:p>
    <w:p w14:paraId="4DD66B68" w14:textId="641BC684" w:rsidR="00E51364" w:rsidRDefault="22B1F370" w:rsidP="00871DD6">
      <w:pPr>
        <w:pStyle w:val="Nagwek1"/>
        <w:rPr>
          <w:rFonts w:cstheme="minorBidi"/>
        </w:rPr>
      </w:pPr>
      <w:r>
        <w:t>OPIS KONCEPCYJNY PLAN</w:t>
      </w:r>
      <w:r w:rsidR="42B7D1AB">
        <w:t xml:space="preserve">OWANEGO SYSTEMU W RAMACH   </w:t>
      </w:r>
      <w:r w:rsidR="42B7D1AB" w:rsidRPr="0ACA543E">
        <w:rPr>
          <w:rFonts w:cstheme="minorBidi"/>
        </w:rPr>
        <w:t>DZIAŁANIA 1: „WENTYLACJA SAL LEKCYJNYCH”</w:t>
      </w:r>
    </w:p>
    <w:p w14:paraId="189B8FF2" w14:textId="77777777" w:rsidR="00871DD6" w:rsidRPr="00871DD6" w:rsidRDefault="00871DD6" w:rsidP="00871DD6"/>
    <w:p w14:paraId="719B70B7" w14:textId="22AB8CD4" w:rsidR="001D3A7B" w:rsidRPr="00871DD6" w:rsidRDefault="22B1F370" w:rsidP="001D3A7B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ramach niniejszej części Wniosku, </w:t>
      </w:r>
      <w:r w:rsidR="23A5C0D1" w:rsidRPr="0ACA543E">
        <w:rPr>
          <w:sz w:val="20"/>
          <w:szCs w:val="20"/>
        </w:rPr>
        <w:t xml:space="preserve">Wnioskodawca </w:t>
      </w:r>
      <w:r w:rsidRPr="0ACA543E">
        <w:rPr>
          <w:sz w:val="20"/>
          <w:szCs w:val="20"/>
        </w:rPr>
        <w:t xml:space="preserve">jest zobligowany przedstawić opis koncepcyjny </w:t>
      </w:r>
      <w:r w:rsidR="42B7D1AB" w:rsidRPr="0ACA543E">
        <w:rPr>
          <w:sz w:val="20"/>
          <w:szCs w:val="20"/>
        </w:rPr>
        <w:t>planowanego systemu w ramach Działania 1: „</w:t>
      </w:r>
      <w:r w:rsidR="42B7D1AB" w:rsidRPr="00FA30F0">
        <w:rPr>
          <w:i/>
          <w:iCs/>
          <w:sz w:val="20"/>
          <w:szCs w:val="20"/>
        </w:rPr>
        <w:t>Wentylacja sal lekcyjnych</w:t>
      </w:r>
      <w:r w:rsidR="42B7D1AB" w:rsidRPr="0ACA543E">
        <w:rPr>
          <w:sz w:val="20"/>
          <w:szCs w:val="20"/>
        </w:rPr>
        <w:t xml:space="preserve">” </w:t>
      </w:r>
      <w:r w:rsidRPr="0ACA543E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42B7D1AB" w:rsidRPr="0ACA543E">
        <w:rPr>
          <w:sz w:val="20"/>
          <w:szCs w:val="20"/>
        </w:rPr>
        <w:t>go Rozwiązania</w:t>
      </w:r>
      <w:r w:rsidRPr="0ACA543E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4" w:name="_Hlk69913709"/>
      <w:r w:rsidR="49C0A0D9" w:rsidRPr="0ACA543E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4"/>
    </w:p>
    <w:p w14:paraId="06AC4DB7" w14:textId="0B00B75A" w:rsidR="00C11BEC" w:rsidRDefault="0F0569A9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42B7D1AB">
        <w:rPr>
          <w:sz w:val="20"/>
          <w:szCs w:val="20"/>
        </w:rPr>
        <w:t>planowanego systemu w ramach Działania 1: „W</w:t>
      </w:r>
      <w:r w:rsidR="42B7D1AB" w:rsidRPr="00871DD6">
        <w:rPr>
          <w:sz w:val="20"/>
          <w:szCs w:val="20"/>
        </w:rPr>
        <w:t>entylacja sal lekcyjnych”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</w:t>
      </w:r>
      <w:r w:rsidR="17158E9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podstawie,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której Zamawiający dokona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8.1 do 8.</w:t>
      </w:r>
      <w:r w:rsidR="408310B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42B7D1AB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025D3233" w14:textId="77777777" w:rsidR="001D3A7B" w:rsidRDefault="001D3A7B" w:rsidP="001D3A7B">
      <w:pPr>
        <w:jc w:val="both"/>
        <w:rPr>
          <w:sz w:val="20"/>
          <w:szCs w:val="20"/>
          <w:u w:val="single"/>
        </w:rPr>
      </w:pPr>
    </w:p>
    <w:p w14:paraId="6F467178" w14:textId="4D55C7F3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16979AD7">
        <w:fldChar w:fldCharType="begin"/>
      </w:r>
      <w:r>
        <w:instrText xml:space="preserve"> SEQ Tabela \* ARABIC \s 1 </w:instrText>
      </w:r>
      <w:r w:rsidRPr="16979AD7">
        <w:fldChar w:fldCharType="separate"/>
      </w:r>
      <w:r w:rsidR="006A64C5" w:rsidRPr="16979AD7">
        <w:rPr>
          <w:noProof/>
        </w:rPr>
        <w:t>1</w:t>
      </w:r>
      <w:r w:rsidRPr="16979AD7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A83583">
        <w:t>System</w:t>
      </w:r>
      <w:r w:rsidR="00224586">
        <w:t>u</w:t>
      </w:r>
      <w:r w:rsidR="00A83583">
        <w:t xml:space="preserve"> wentylacji A wraz z</w:t>
      </w:r>
      <w:r w:rsidR="00034D0C">
        <w:t>e</w:t>
      </w:r>
      <w:r w:rsidR="00A83583">
        <w:t xml:space="preserve"> Szkolnym systemem zarządzającym” 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43629E">
        <w:t>8</w:t>
      </w:r>
      <w:r w:rsidR="00E975AC">
        <w:t xml:space="preserve">.1 </w:t>
      </w:r>
      <w:r w:rsidR="00034D0C">
        <w:t xml:space="preserve">oraz 8.2 </w:t>
      </w:r>
      <w:r w:rsidR="00A83583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43629E" w14:paraId="06BD94A6" w14:textId="77777777" w:rsidTr="16979AD7">
        <w:trPr>
          <w:trHeight w:val="1215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23CAB564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</w:p>
        </w:tc>
      </w:tr>
      <w:tr w:rsidR="009C051E" w14:paraId="76FCF181" w14:textId="77777777" w:rsidTr="16979AD7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3D633656" w14:textId="002A42C3" w:rsidR="58283892" w:rsidRDefault="6C791B17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0ACA543E">
              <w:rPr>
                <w:sz w:val="20"/>
                <w:szCs w:val="20"/>
              </w:rPr>
              <w:t>W opisie</w:t>
            </w:r>
            <w:r w:rsidR="723ACEBC" w:rsidRPr="0ACA543E">
              <w:rPr>
                <w:sz w:val="20"/>
                <w:szCs w:val="20"/>
              </w:rPr>
              <w:t xml:space="preserve"> koncepcji</w:t>
            </w:r>
            <w:r w:rsidRPr="0ACA543E">
              <w:rPr>
                <w:sz w:val="20"/>
                <w:szCs w:val="20"/>
              </w:rPr>
              <w:t xml:space="preserve"> należy podać w szczególności</w:t>
            </w:r>
            <w:r w:rsidRPr="0ACA543E">
              <w:rPr>
                <w:sz w:val="20"/>
                <w:szCs w:val="20"/>
                <w:lang w:eastAsia="pl-PL"/>
              </w:rPr>
              <w:t>:</w:t>
            </w:r>
          </w:p>
          <w:p w14:paraId="62453FA1" w14:textId="4CCABD9B" w:rsidR="62BC64D0" w:rsidRDefault="62BC64D0" w:rsidP="006E1AD5">
            <w:pPr>
              <w:pStyle w:val="Akapitzlist"/>
              <w:numPr>
                <w:ilvl w:val="0"/>
                <w:numId w:val="1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4B46B6DF" w14:textId="1D369272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A wraz z Szkolnym systemem zarządzającym – opis głównych elementów składowych Systemu A ze schematem blokowym przedstawiającym elementy składowe Systemu A oraz powiązania między nimi,</w:t>
            </w:r>
          </w:p>
          <w:p w14:paraId="710C96DE" w14:textId="317D6404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608DF70F" w14:textId="1518E9E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 w:rsidR="5F60EFD9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</w:t>
            </w:r>
            <w:r w:rsidR="00123FF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B56440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51E2BB28" w14:textId="771254FC" w:rsidR="62BC64D0" w:rsidRPr="006E1AD5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1C497AEA" w14:textId="77777777" w:rsidR="006E1AD5" w:rsidRPr="006E1AD5" w:rsidRDefault="006E1AD5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6E1AD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 zakresu ergonomii i bezpieczeństwa dla użytkownika,  </w:t>
            </w:r>
          </w:p>
          <w:p w14:paraId="7A35FC11" w14:textId="11BB41B5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27C34F13" w14:textId="60281177" w:rsidR="62BC64D0" w:rsidRDefault="62BC64D0" w:rsidP="006E1AD5">
            <w:pPr>
              <w:pStyle w:val="Akapitzlist"/>
              <w:numPr>
                <w:ilvl w:val="1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</w:t>
            </w:r>
            <w:r w:rsidR="1E05D50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Systemu</w:t>
            </w:r>
            <w:r w:rsidR="6CE0E011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21A701F8" w14:textId="0BC788AC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551C628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1C6608A6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505F91FA" w14:textId="71382535" w:rsidR="62BC64D0" w:rsidRDefault="62BC64D0" w:rsidP="16979AD7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rozwiązań zastosowanych w Systemie</w:t>
            </w:r>
            <w:r w:rsidR="6053EAA5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/Demonstratorach Systemu</w:t>
            </w:r>
            <w:r w:rsidR="34C827D4"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16979AD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228E8D" w14:textId="63FCC72F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zestawienie parametrów Systemu</w:t>
            </w:r>
            <w:r w:rsidR="56F1A455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294D9B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</w:t>
            </w:r>
            <w:r w:rsidR="1B4F9F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m.in.: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5F52B6B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Środowiskowa jakość powietrza, Mikrobiologiczna jakość powietrza, </w:t>
            </w:r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Odzysk ciepła</w:t>
            </w:r>
            <w:ins w:id="5" w:author="Autor">
              <w:r w:rsidR="004300AE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i</w:t>
              </w:r>
            </w:ins>
            <w:del w:id="6" w:author="Autor">
              <w:r w:rsidR="76EC63EF" w:rsidRPr="0ACA543E" w:rsidDel="004300AE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,</w:delText>
              </w:r>
            </w:del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chłodu</w:t>
            </w:r>
            <w:del w:id="7" w:author="Autor">
              <w:r w:rsidR="76EC63EF" w:rsidRPr="0ACA543E" w:rsidDel="004300AE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 xml:space="preserve"> i wilgoci</w:delText>
              </w:r>
            </w:del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  <w:ins w:id="8" w:author="Autor">
              <w:r w:rsidR="004300AE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t xml:space="preserve"> Wilgotność powietrza nawiewanego,</w:t>
              </w:r>
            </w:ins>
            <w:r w:rsidR="76EC63EF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Zużycie energii elektrycznej, Hałas, Efektywność wentylacji, Ryzyko przeciągu.</w:t>
            </w:r>
          </w:p>
          <w:p w14:paraId="42D7BC2A" w14:textId="0B0612C1" w:rsidR="62BC64D0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skalowalność Systemu</w:t>
            </w:r>
            <w:r w:rsidR="538DEE3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wraz z Szkolnym systemem zarządzającym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50F648DC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Systemu</w:t>
            </w:r>
            <w:r w:rsidR="2697662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wentylacji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 skali innej niż skala Demonstratora</w:t>
            </w:r>
            <w:r w:rsidR="1232D36D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2281E3B1" w14:textId="002A42C3" w:rsidR="62BC64D0" w:rsidRPr="00023C81" w:rsidRDefault="62BC64D0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55FC0ACB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 wraz z Szkolnym systemem zarządzającym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CDFCA6E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A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</w:p>
          <w:p w14:paraId="3207F98A" w14:textId="7ED408D2" w:rsidR="009C051E" w:rsidRPr="00023C81" w:rsidRDefault="117D0791" w:rsidP="006E1AD5">
            <w:pPr>
              <w:pStyle w:val="Akapitzlist"/>
              <w:numPr>
                <w:ilvl w:val="0"/>
                <w:numId w:val="1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</w:t>
            </w:r>
            <w:r w:rsidR="0A173B52" w:rsidRPr="00023C8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posób oczyszczania powietrza nawiewanego do Sali lekcyjnej, powietrza usuwanego z Sali lekcyjnej oraz powietrza wewnętrznego w Sali lekcyjnej. </w:t>
            </w:r>
          </w:p>
        </w:tc>
      </w:tr>
      <w:tr w:rsidR="009C051E" w14:paraId="0362A551" w14:textId="77777777" w:rsidTr="16979AD7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2DAB02AB" w:rsidR="009C051E" w:rsidRPr="00662F92" w:rsidRDefault="44F774B8" w:rsidP="7B936687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7B936687"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44F2C505" w:rsidRPr="7B936687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 w:rsidRPr="7B936687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A83583" w:rsidRPr="7B936687">
              <w:rPr>
                <w:rFonts w:cs="Times New Roman"/>
                <w:i/>
                <w:iCs/>
                <w:sz w:val="20"/>
                <w:szCs w:val="20"/>
              </w:rPr>
              <w:t>Systemu wentylacji A wraz z Szkolnym systemem zarządzającym</w:t>
            </w:r>
          </w:p>
        </w:tc>
      </w:tr>
      <w:tr w:rsidR="009C051E" w14:paraId="784F6E3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0FAAF78F" w:rsidR="009C051E" w:rsidRPr="00662F92" w:rsidRDefault="00720081" w:rsidP="16979AD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16979AD7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16979AD7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pis koncepcyjny planowane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A83583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Systemu wentylacji A wraz ze Szkolnym systemem zarządzającym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55901CAA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1025BE62" w:rsidRPr="16979AD7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1CB84BF2" w:rsidRPr="16979AD7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341E1567" w:rsidRPr="16979AD7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20DA91EE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6E1AD5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>
        <w:t xml:space="preserve"> </w:t>
      </w:r>
      <w:r w:rsidR="00E975AC">
        <w:t xml:space="preserve">- Wymaganie Jakościowe nr </w:t>
      </w:r>
      <w:r w:rsidR="0043629E">
        <w:t>8</w:t>
      </w:r>
      <w:r w:rsidR="00C11BEC">
        <w:t>.3</w:t>
      </w:r>
      <w:r w:rsidR="046360E9">
        <w:t xml:space="preserve"> </w:t>
      </w:r>
      <w:r w:rsidR="0043629E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825"/>
        <w:gridCol w:w="9240"/>
      </w:tblGrid>
      <w:tr w:rsidR="0043629E" w14:paraId="2FFB1C27" w14:textId="77777777" w:rsidTr="16979AD7">
        <w:trPr>
          <w:trHeight w:val="1134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240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16979AD7">
        <w:tc>
          <w:tcPr>
            <w:tcW w:w="82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240" w:type="dxa"/>
            <w:shd w:val="clear" w:color="auto" w:fill="A8D08D" w:themeFill="accent6" w:themeFillTint="99"/>
          </w:tcPr>
          <w:p w14:paraId="23E6E3D4" w14:textId="0B2C01DC" w:rsidR="00A22C3F" w:rsidRDefault="5F85C653" w:rsidP="16979AD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Zamawiający wymaga, aby </w:t>
            </w:r>
            <w:r w:rsidR="08789836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System wentylacji A wraz ze Szkolnym systemem zarządzającym 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zawierał elementy innowacyjne, w skali kraju lub Europy, np. </w:t>
            </w:r>
            <w:r w:rsidR="00563BAB"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13CF0D96" w:rsidRPr="16979AD7">
              <w:rPr>
                <w:rFonts w:ascii="Calibri" w:eastAsia="Calibri" w:hAnsi="Calibri" w:cs="Calibri"/>
                <w:sz w:val="20"/>
                <w:szCs w:val="20"/>
              </w:rPr>
              <w:t>w zakresie wykorzystywanych materiałów, urządzeń, konstrukcji, uniwersalności montażu, odzysku ciepła, chłodu i wilgoci, filtracji powietrza</w:t>
            </w:r>
            <w:r w:rsidRPr="16979AD7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6979AD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C26D76" w14:textId="77777777" w:rsidR="006E1AD5" w:rsidRDefault="006E1AD5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63FC794B" w:rsidR="002F10F3" w:rsidRDefault="28EA6B2E" w:rsidP="16979AD7">
            <w:pPr>
              <w:jc w:val="both"/>
            </w:pP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Innowacyjność należy rozumieć jako wdrożenie nowego lub znacząco udoskonalonego produktu, procesu lub usługi w stosunku do istniejących na rynku rozwiązań. Zamawiający wymaga, aby </w:t>
            </w:r>
            <w:r w:rsidR="56826747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Wykonawca A</w:t>
            </w:r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 xml:space="preserve"> wskazał wszystkie innowacje produktowe i procesowej, jakie planuje zaimplementować, przedstawił ich założenia i uzasadnił ich innowacyjność</w:t>
            </w:r>
            <w:r w:rsidR="73062C5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 </w:t>
            </w:r>
            <w:r w:rsidR="73062C5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16979AD7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240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66700BF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6C1FF356">
        <w:t>.</w:t>
      </w:r>
      <w:r w:rsidR="006E1AD5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563BAB">
        <w:t>8</w:t>
      </w:r>
      <w:r w:rsidR="00C11BEC">
        <w:t xml:space="preserve">.4 </w:t>
      </w:r>
      <w:r w:rsidR="00563BAB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DD754FF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430B3228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71CDBDA" w14:textId="071F5C86" w:rsidR="006E1AD5" w:rsidRPr="006E1AD5" w:rsidRDefault="3D61CA4E" w:rsidP="006E1AD5">
            <w:pPr>
              <w:jc w:val="both"/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</w:pP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Zamawiający wymaga, aby proponowany Przez Wykonawcę System wentylacji A wraz z Szkolnym systemem zarządzającym odznaczał się potencjałem wdrożeniowym w skali kraju </w:t>
            </w:r>
            <w:r w:rsidR="1DEA4AA2"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</w:t>
            </w:r>
            <w:r w:rsidRPr="0ACA543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Zamawiający wymaga, aby Wykonawca przedstawił opis wraz z uzasadnieniem potencjału wdrożeniowego</w:t>
            </w:r>
            <w:r w:rsid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b</w:t>
            </w:r>
            <w:r w:rsidR="006E1AD5" w:rsidRPr="006E1AD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iorąc pod uwagę następujące cechy:  </w:t>
            </w:r>
          </w:p>
          <w:p w14:paraId="792AF0E4" w14:textId="77777777" w:rsidR="006E1AD5" w:rsidRPr="006E1AD5" w:rsidRDefault="006E1AD5" w:rsidP="006E1AD5">
            <w:pPr>
              <w:numPr>
                <w:ilvl w:val="0"/>
                <w:numId w:val="34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unikalność Systemu na rynku polskim lub europejskim,  </w:t>
            </w:r>
          </w:p>
          <w:p w14:paraId="5F28EE4B" w14:textId="637A7AF0" w:rsidR="006E1AD5" w:rsidRPr="006E1AD5" w:rsidRDefault="006E1AD5" w:rsidP="006E1AD5">
            <w:pPr>
              <w:numPr>
                <w:ilvl w:val="0"/>
                <w:numId w:val="36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wysoką konkurencyjność w porównaniu do obecnie stosowanych technologii,  </w:t>
            </w:r>
          </w:p>
          <w:p w14:paraId="404A98A0" w14:textId="77777777" w:rsidR="006E1AD5" w:rsidRPr="006E1AD5" w:rsidRDefault="006E1AD5" w:rsidP="006E1AD5">
            <w:pPr>
              <w:numPr>
                <w:ilvl w:val="0"/>
                <w:numId w:val="37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prostotę skalowalności Systemu,  </w:t>
            </w:r>
          </w:p>
          <w:p w14:paraId="08CE02C0" w14:textId="77777777" w:rsidR="006E1AD5" w:rsidRPr="006E1AD5" w:rsidRDefault="006E1AD5" w:rsidP="006E1AD5">
            <w:pPr>
              <w:numPr>
                <w:ilvl w:val="0"/>
                <w:numId w:val="38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nieskomplikowane i szybkie wdrożenie Systemu,  </w:t>
            </w:r>
          </w:p>
          <w:p w14:paraId="624C444F" w14:textId="77777777" w:rsidR="006E1AD5" w:rsidRPr="006E1AD5" w:rsidRDefault="006E1AD5" w:rsidP="006E1AD5">
            <w:pPr>
              <w:numPr>
                <w:ilvl w:val="0"/>
                <w:numId w:val="39"/>
              </w:numPr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wysokie zapotrzebowanie na Systemu,  </w:t>
            </w:r>
          </w:p>
          <w:p w14:paraId="4F0A7E6F" w14:textId="53EDCFE1" w:rsidR="006E1AD5" w:rsidRPr="006E1AD5" w:rsidRDefault="006E1AD5" w:rsidP="006E1AD5">
            <w:pPr>
              <w:numPr>
                <w:ilvl w:val="0"/>
                <w:numId w:val="40"/>
              </w:numPr>
              <w:ind w:left="360" w:firstLine="0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E1AD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oraz inne elementy adekwatne do wymagania.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08D4EBA3" w:rsidR="002F10F3" w:rsidRPr="00662F92" w:rsidRDefault="6CDBD888" w:rsidP="7B936687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7B936687">
              <w:rPr>
                <w:i/>
                <w:iCs/>
                <w:sz w:val="20"/>
                <w:szCs w:val="20"/>
              </w:rPr>
              <w:t>W tym polu proszę o</w:t>
            </w:r>
            <w:r w:rsidR="00F35D7F" w:rsidRPr="7B936687">
              <w:rPr>
                <w:i/>
                <w:iCs/>
                <w:sz w:val="20"/>
                <w:szCs w:val="20"/>
              </w:rPr>
              <w:t xml:space="preserve">pisać </w:t>
            </w:r>
            <w:r w:rsidRPr="7B936687"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 w:rsidRPr="7B936687">
              <w:rPr>
                <w:i/>
                <w:iCs/>
                <w:sz w:val="20"/>
                <w:szCs w:val="20"/>
              </w:rPr>
              <w:t>go</w:t>
            </w:r>
            <w:r w:rsidRPr="7B936687">
              <w:rPr>
                <w:i/>
                <w:iCs/>
                <w:sz w:val="20"/>
                <w:szCs w:val="20"/>
              </w:rPr>
              <w:t xml:space="preserve"> </w:t>
            </w:r>
            <w:r w:rsidR="00563BAB" w:rsidRPr="7B936687">
              <w:rPr>
                <w:i/>
                <w:iCs/>
                <w:sz w:val="20"/>
                <w:szCs w:val="20"/>
              </w:rPr>
              <w:t>Systemu wentylacji A wraz ze Szkolnym systemem zarządzającym</w:t>
            </w:r>
            <w:r w:rsidR="0B1D0FA4" w:rsidRPr="7B936687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002A42C3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259BAC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10ADEFE">
        <w:t>.</w:t>
      </w:r>
      <w:r w:rsidR="006E1AD5">
        <w:t>4</w:t>
      </w:r>
      <w:r>
        <w:t xml:space="preserve">. </w:t>
      </w:r>
      <w:r w:rsidR="56CAEBF6">
        <w:t xml:space="preserve">Zakres prac do wykonania w Etapie I i II - </w:t>
      </w:r>
      <w:r w:rsidR="00563BAB">
        <w:t>Wymaganie Jakościowe nr 8</w:t>
      </w:r>
      <w:r w:rsidR="51FC563B">
        <w:t xml:space="preserve">.5 </w:t>
      </w:r>
      <w:r w:rsidR="00563BAB">
        <w:t>dla Działania 1: „Wentylacja sal lekcyjnych”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9349"/>
      </w:tblGrid>
      <w:tr w:rsidR="00563BAB" w14:paraId="305D33D7" w14:textId="77777777" w:rsidTr="0ACA543E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451FA002" w:rsidR="00563BAB" w:rsidRPr="008A7255" w:rsidRDefault="3D61CA4E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Zakres prac do wykonania w Etapie I i II</w:t>
            </w:r>
            <w:r w:rsidR="21FF9A5F" w:rsidRPr="0ACA54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– Harmonogram Prac</w:t>
            </w:r>
          </w:p>
        </w:tc>
      </w:tr>
      <w:tr w:rsidR="002F10F3" w14:paraId="52AEB208" w14:textId="77777777" w:rsidTr="0ACA543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i Etapie II w celu opracowania Systemu wentylacji A wraz z Szkolnym systemem zarządzającym, odpowiednio dla Centrali wentylacyjnej A, Systemu automatyki A, Regulatora pomieszczeniowego A, Szkolnego systemu zarządzającego oraz Demonstratora Systemu wentylacji wraz z Szkolnym systemem zarządzającym.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6906D7C6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 w:rsidRPr="7B936687">
              <w:rPr>
                <w:rStyle w:val="scxw188594972"/>
                <w:rFonts w:ascii="Calibri" w:hAnsi="Calibri" w:cs="Calibri"/>
              </w:rPr>
              <w:t> </w:t>
            </w:r>
            <w:r>
              <w:br/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r w:rsidRPr="7B936687"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r w:rsidRPr="7B936687"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 w:rsidRPr="7B936687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CFAF909" w14:textId="078FB401" w:rsidR="002F10F3" w:rsidRDefault="00286711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10113F9F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</w:t>
            </w:r>
            <w:r w:rsidR="472C67C0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4D90325A" w14:textId="4E25C895" w:rsidR="002F10F3" w:rsidRDefault="5FE04FD2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Fonts w:ascii="Calibri" w:eastAsia="Calibri" w:hAnsi="Calibri" w:cs="Calibri"/>
                <w:sz w:val="20"/>
                <w:szCs w:val="20"/>
              </w:rPr>
              <w:t>harmonogram wypłat Zaliczek (jeśli dotyczy),</w:t>
            </w:r>
          </w:p>
          <w:p w14:paraId="4B298186" w14:textId="43DD46B8" w:rsidR="00A56065" w:rsidRDefault="51E25375" w:rsidP="430B3228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563BAB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A </w:t>
            </w:r>
            <w:r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D76848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  <w:r w:rsidR="716B80C3" w:rsidRPr="430B3228">
              <w:rPr>
                <w:rStyle w:val="normaltextrun"/>
                <w:rFonts w:ascii="Calibri" w:hAnsi="Calibri" w:cs="Calibri"/>
                <w:sz w:val="20"/>
                <w:szCs w:val="20"/>
              </w:rPr>
              <w:t>.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ACA543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10113F9F" w:rsidP="430B3228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430B3228"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 w:rsidRPr="430B3228">
              <w:rPr>
                <w:i/>
                <w:iCs/>
                <w:sz w:val="20"/>
                <w:szCs w:val="20"/>
              </w:rPr>
              <w:t>, przy czym</w:t>
            </w:r>
            <w:r w:rsidR="00563BAB" w:rsidRPr="430B3228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 w:rsidRPr="430B3228"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29B281AB" w:rsidP="00ED650A">
      <w:pPr>
        <w:pStyle w:val="Nagwek1"/>
      </w:pPr>
      <w:r>
        <w:t xml:space="preserve">DOŚWIADCZENIE </w:t>
      </w:r>
      <w:r w:rsidR="24FFC565">
        <w:t xml:space="preserve">WNIOSKODAWCY </w:t>
      </w:r>
      <w:r>
        <w:t>I ZESPÓŁ PROJEKTOWY</w:t>
      </w:r>
      <w:r w:rsidR="0F0569A9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058BE9C4" w:rsidR="00ED650A" w:rsidRDefault="29B281AB" w:rsidP="430B3228">
      <w:pPr>
        <w:jc w:val="both"/>
        <w:rPr>
          <w:sz w:val="20"/>
          <w:szCs w:val="20"/>
        </w:rPr>
      </w:pPr>
      <w:r w:rsidRPr="0ACA543E">
        <w:rPr>
          <w:sz w:val="20"/>
          <w:szCs w:val="20"/>
        </w:rPr>
        <w:lastRenderedPageBreak/>
        <w:t>Zamaw</w:t>
      </w:r>
      <w:r w:rsidR="1F7BE3F0" w:rsidRPr="0ACA543E">
        <w:rPr>
          <w:sz w:val="20"/>
          <w:szCs w:val="20"/>
        </w:rPr>
        <w:t xml:space="preserve">iający wymaga, aby w Tabelach </w:t>
      </w:r>
      <w:r w:rsidR="30E988C6" w:rsidRPr="0ACA543E">
        <w:rPr>
          <w:sz w:val="20"/>
          <w:szCs w:val="20"/>
        </w:rPr>
        <w:t>G</w:t>
      </w:r>
      <w:r w:rsidR="1F7BE3F0" w:rsidRPr="0ACA543E">
        <w:rPr>
          <w:sz w:val="20"/>
          <w:szCs w:val="20"/>
        </w:rPr>
        <w:t xml:space="preserve">1 oraz </w:t>
      </w:r>
      <w:r w:rsidR="30E988C6" w:rsidRPr="0ACA543E">
        <w:rPr>
          <w:sz w:val="20"/>
          <w:szCs w:val="20"/>
        </w:rPr>
        <w:t>G</w:t>
      </w:r>
      <w:r w:rsidRPr="0ACA543E">
        <w:rPr>
          <w:sz w:val="20"/>
          <w:szCs w:val="20"/>
        </w:rPr>
        <w:t xml:space="preserve">2 </w:t>
      </w:r>
      <w:r w:rsidR="24FFC565" w:rsidRPr="0ACA543E">
        <w:rPr>
          <w:sz w:val="20"/>
          <w:szCs w:val="20"/>
        </w:rPr>
        <w:t xml:space="preserve">Wnioskodawca </w:t>
      </w:r>
      <w:r w:rsidR="2DE9488C" w:rsidRPr="0ACA543E">
        <w:rPr>
          <w:sz w:val="20"/>
          <w:szCs w:val="20"/>
        </w:rPr>
        <w:t>przedstawił</w:t>
      </w:r>
      <w:r w:rsidRPr="0ACA543E">
        <w:rPr>
          <w:sz w:val="20"/>
          <w:szCs w:val="20"/>
        </w:rPr>
        <w:t xml:space="preserve"> swoje doświadczenie w realizacji prac badawczo-rozwojowych </w:t>
      </w:r>
      <w:r w:rsidR="39ED63D7" w:rsidRPr="0ACA543E">
        <w:rPr>
          <w:sz w:val="20"/>
          <w:szCs w:val="20"/>
        </w:rPr>
        <w:t xml:space="preserve">w </w:t>
      </w:r>
      <w:r w:rsidR="6A0A01B4" w:rsidRPr="0ACA543E">
        <w:rPr>
          <w:sz w:val="20"/>
          <w:szCs w:val="20"/>
        </w:rPr>
        <w:t>obszarze systemów</w:t>
      </w:r>
      <w:r w:rsidR="52410214" w:rsidRPr="0ACA543E">
        <w:rPr>
          <w:sz w:val="20"/>
          <w:szCs w:val="20"/>
        </w:rPr>
        <w:t xml:space="preserve"> </w:t>
      </w:r>
      <w:r w:rsidR="45BF4763" w:rsidRPr="0ACA543E">
        <w:rPr>
          <w:sz w:val="20"/>
          <w:szCs w:val="20"/>
        </w:rPr>
        <w:t xml:space="preserve">grzewczych lub </w:t>
      </w:r>
      <w:r w:rsidR="52410214" w:rsidRPr="0ACA543E">
        <w:rPr>
          <w:sz w:val="20"/>
          <w:szCs w:val="20"/>
        </w:rPr>
        <w:t>wentylacji</w:t>
      </w:r>
      <w:r w:rsidR="5BB71514" w:rsidRPr="0ACA543E">
        <w:rPr>
          <w:sz w:val="20"/>
          <w:szCs w:val="20"/>
        </w:rPr>
        <w:t xml:space="preserve"> lub</w:t>
      </w:r>
      <w:r w:rsidR="496C6A61" w:rsidRPr="0ACA543E">
        <w:rPr>
          <w:sz w:val="20"/>
          <w:szCs w:val="20"/>
        </w:rPr>
        <w:t xml:space="preserve"> klimatyzacji </w:t>
      </w:r>
      <w:r w:rsidR="42B522F2" w:rsidRPr="0ACA543E">
        <w:rPr>
          <w:sz w:val="20"/>
          <w:szCs w:val="20"/>
        </w:rPr>
        <w:t>lub</w:t>
      </w:r>
      <w:r w:rsidR="496C6A61" w:rsidRPr="0ACA543E">
        <w:rPr>
          <w:sz w:val="20"/>
          <w:szCs w:val="20"/>
        </w:rPr>
        <w:t xml:space="preserve"> automatyki</w:t>
      </w:r>
      <w:r w:rsidR="0DCE3D86" w:rsidRPr="0ACA543E">
        <w:rPr>
          <w:sz w:val="20"/>
          <w:szCs w:val="20"/>
        </w:rPr>
        <w:t xml:space="preserve"> </w:t>
      </w:r>
      <w:r w:rsidRPr="0ACA543E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158CB5F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F7415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51103FA1" w:rsidR="00ED650A" w:rsidRDefault="00ED650A" w:rsidP="006D51E8">
      <w:pPr>
        <w:pStyle w:val="Legenda"/>
        <w:keepNext/>
      </w:pPr>
      <w:bookmarkStart w:id="9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F74153">
        <w:t>8</w:t>
      </w:r>
      <w:r w:rsidR="00C11BEC">
        <w:t xml:space="preserve">.6 </w:t>
      </w:r>
      <w:r w:rsidR="00F74153" w:rsidRPr="00563BAB">
        <w:t>dla Działania 1: „Wentylacja sal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F74153" w:rsidRPr="00664472" w14:paraId="77101B9C" w14:textId="77777777" w:rsidTr="0ACA543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34415F3A" w:rsidR="00F74153" w:rsidRPr="0032582E" w:rsidRDefault="52410214" w:rsidP="004E16F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Wnioskodawcy w realizacji prac B+R </w:t>
            </w:r>
            <w:r w:rsidR="558FEEB8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>systemów</w:t>
            </w:r>
            <w:r w:rsidR="15D81DAA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grzewczych lub</w:t>
            </w:r>
            <w:r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wentylacji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 xml:space="preserve"> 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klimatyzacji </w:t>
            </w:r>
            <w:r w:rsidR="29F5320C" w:rsidRPr="0ACA543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29F5320C" w:rsidRPr="000C3130">
              <w:rPr>
                <w:b/>
                <w:bCs/>
                <w:color w:val="000000" w:themeColor="text1"/>
                <w:sz w:val="20"/>
                <w:szCs w:val="20"/>
              </w:rPr>
              <w:t xml:space="preserve"> automatyki</w:t>
            </w:r>
          </w:p>
        </w:tc>
      </w:tr>
      <w:tr w:rsidR="00ED650A" w:rsidRPr="00664472" w14:paraId="5F804EB5" w14:textId="77777777" w:rsidTr="0ACA543E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3583E35F" w:rsidR="00ED650A" w:rsidRDefault="29B281AB" w:rsidP="004E16F4">
            <w:pPr>
              <w:jc w:val="both"/>
              <w:rPr>
                <w:sz w:val="20"/>
                <w:szCs w:val="20"/>
              </w:rPr>
            </w:pPr>
            <w:r w:rsidRPr="0ACA543E">
              <w:rPr>
                <w:sz w:val="20"/>
                <w:szCs w:val="20"/>
              </w:rPr>
              <w:t xml:space="preserve">Zamawiający wymaga, by </w:t>
            </w:r>
            <w:r w:rsidR="3D05CB56" w:rsidRPr="0ACA543E">
              <w:rPr>
                <w:sz w:val="20"/>
                <w:szCs w:val="20"/>
              </w:rPr>
              <w:t>W</w:t>
            </w:r>
            <w:r w:rsidR="24FFC565" w:rsidRPr="0ACA543E">
              <w:rPr>
                <w:sz w:val="20"/>
                <w:szCs w:val="20"/>
              </w:rPr>
              <w:t>nioskodawca</w:t>
            </w:r>
            <w:r w:rsidRPr="0ACA543E">
              <w:rPr>
                <w:sz w:val="20"/>
                <w:szCs w:val="20"/>
              </w:rPr>
              <w:t xml:space="preserve"> </w:t>
            </w:r>
            <w:r w:rsidR="391B0D4B" w:rsidRPr="0ACA543E">
              <w:rPr>
                <w:sz w:val="20"/>
                <w:szCs w:val="20"/>
              </w:rPr>
              <w:t>przedstawił</w:t>
            </w:r>
            <w:r w:rsidRPr="0ACA543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558FEEB8" w:rsidRPr="0ACA543E">
              <w:rPr>
                <w:sz w:val="20"/>
                <w:szCs w:val="20"/>
              </w:rPr>
              <w:t xml:space="preserve"> systemów </w:t>
            </w:r>
            <w:r w:rsidR="298C6153" w:rsidRPr="0ACA543E">
              <w:rPr>
                <w:sz w:val="20"/>
                <w:szCs w:val="20"/>
              </w:rPr>
              <w:t xml:space="preserve">grzewczych lub </w:t>
            </w:r>
            <w:r w:rsidR="558FEEB8" w:rsidRPr="0ACA543E">
              <w:rPr>
                <w:sz w:val="20"/>
                <w:szCs w:val="20"/>
              </w:rPr>
              <w:t>wentylacji</w:t>
            </w:r>
            <w:r w:rsidR="2FF1574B" w:rsidRPr="0ACA543E">
              <w:rPr>
                <w:sz w:val="20"/>
                <w:szCs w:val="20"/>
              </w:rPr>
              <w:t xml:space="preserve"> lub</w:t>
            </w:r>
            <w:r w:rsidR="0DEA8466" w:rsidRPr="0ACA543E">
              <w:rPr>
                <w:sz w:val="20"/>
                <w:szCs w:val="20"/>
              </w:rPr>
              <w:t xml:space="preserve"> klimatyzacji </w:t>
            </w:r>
            <w:r w:rsidR="4DED80AD" w:rsidRPr="0ACA543E">
              <w:rPr>
                <w:sz w:val="20"/>
                <w:szCs w:val="20"/>
              </w:rPr>
              <w:t>lub</w:t>
            </w:r>
            <w:r w:rsidR="0DEA8466" w:rsidRPr="0ACA543E">
              <w:rPr>
                <w:sz w:val="20"/>
                <w:szCs w:val="20"/>
              </w:rPr>
              <w:t xml:space="preserve"> automatyki</w:t>
            </w:r>
            <w:r w:rsidRPr="0ACA543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ACA543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ACA543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ACA543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ACA543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21DED6C4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4E16F4">
        <w:t>– Wymaganie Jakościowe nr 8</w:t>
      </w:r>
      <w:r w:rsidR="00C11BEC">
        <w:t xml:space="preserve">.6 </w:t>
      </w:r>
      <w:r w:rsidR="004E16F4" w:rsidRPr="00563BAB">
        <w:t>dla Działania 1: „Wentylacja sal lekcyjnych”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4E16F4" w:rsidRPr="00664472" w14:paraId="6B7CD79D" w14:textId="77777777" w:rsidTr="009B4573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Obszar/-y za który Członek Zespołu Projektowego będzie </w:t>
            </w:r>
            <w:r w:rsidRPr="0C862B17">
              <w:rPr>
                <w:sz w:val="20"/>
                <w:szCs w:val="20"/>
              </w:rPr>
              <w:lastRenderedPageBreak/>
              <w:t>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12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3319A3E2" w14:textId="77777777" w:rsidR="007B05AA" w:rsidRPr="00A71E1E" w:rsidRDefault="007B05AA" w:rsidP="70A62EBD"/>
    <w:p w14:paraId="38E9136A" w14:textId="665860E8" w:rsidR="00ED650A" w:rsidRPr="002D21DE" w:rsidRDefault="29B281AB" w:rsidP="00ED650A">
      <w:pPr>
        <w:pStyle w:val="Nagwek1"/>
      </w:pPr>
      <w:r>
        <w:t>OŚWIADCZENIE O 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9118BC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9118BC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nie zachodzą podstawy wykluczenia z Postępowania, o których mowa w rozdziale II ppkt 2.2 ust. 1 Regulaminu.</w:t>
      </w:r>
    </w:p>
    <w:p w14:paraId="38273D82" w14:textId="38026315" w:rsidR="00ED650A" w:rsidRDefault="00ED650A" w:rsidP="00ED650A"/>
    <w:p w14:paraId="165067EE" w14:textId="299683D2" w:rsidR="00ED650A" w:rsidRDefault="29B281AB" w:rsidP="00ED650A">
      <w:pPr>
        <w:pStyle w:val="Nagwek1"/>
      </w:pPr>
      <w:r>
        <w:t xml:space="preserve">INNE OŚWIADCZENIA </w:t>
      </w:r>
      <w:r w:rsidR="5953C44D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43E59425" w:rsidR="00ED650A" w:rsidRPr="002E2CCF" w:rsidRDefault="5953C44D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rFonts w:eastAsiaTheme="minorEastAsia"/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złożony przez </w:t>
      </w:r>
      <w:r w:rsidR="5953C44D" w:rsidRPr="0ACA543E">
        <w:rPr>
          <w:sz w:val="20"/>
          <w:szCs w:val="20"/>
        </w:rPr>
        <w:t xml:space="preserve">Wnioskodawcę </w:t>
      </w:r>
      <w:r w:rsidRPr="0ACA543E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5953C44D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</w:t>
      </w:r>
      <w:r w:rsidR="29B281AB" w:rsidRPr="0ACA543E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w przypadku dopuszczenia </w:t>
      </w:r>
      <w:r w:rsidR="5953C44D" w:rsidRPr="0ACA543E">
        <w:rPr>
          <w:sz w:val="20"/>
          <w:szCs w:val="20"/>
        </w:rPr>
        <w:t>Wnioskodawcy</w:t>
      </w:r>
      <w:r w:rsidRPr="0ACA543E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29B281AB" w:rsidP="0ACA543E">
      <w:pPr>
        <w:pStyle w:val="Styl4"/>
        <w:numPr>
          <w:ilvl w:val="0"/>
          <w:numId w:val="10"/>
        </w:numPr>
        <w:spacing w:before="60" w:after="60" w:line="276" w:lineRule="auto"/>
        <w:jc w:val="both"/>
        <w:rPr>
          <w:sz w:val="20"/>
          <w:szCs w:val="20"/>
        </w:rPr>
      </w:pPr>
      <w:r w:rsidRPr="0ACA543E">
        <w:rPr>
          <w:sz w:val="20"/>
          <w:szCs w:val="20"/>
        </w:rPr>
        <w:t xml:space="preserve">że osoby wskazane we Wniosku zostały poinformowane o regulacjach wynikających z RODO, ustawy z dnia 10 maja 2018 roku </w:t>
      </w:r>
      <w:r w:rsidRPr="0ACA543E">
        <w:rPr>
          <w:i/>
          <w:iCs/>
          <w:sz w:val="20"/>
          <w:szCs w:val="20"/>
        </w:rPr>
        <w:t>o ochronie danych</w:t>
      </w:r>
      <w:r w:rsidRPr="0ACA543E">
        <w:rPr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1A64B4E" w14:textId="77777777" w:rsidR="00C518DF" w:rsidRPr="00C518DF" w:rsidRDefault="29B281AB" w:rsidP="001462DB">
      <w:pPr>
        <w:pStyle w:val="Styl4"/>
        <w:numPr>
          <w:ilvl w:val="0"/>
          <w:numId w:val="10"/>
        </w:numPr>
        <w:spacing w:before="60" w:after="60" w:line="276" w:lineRule="auto"/>
        <w:jc w:val="both"/>
      </w:pPr>
      <w:r w:rsidRPr="0ACA543E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49C0A0D9" w:rsidRPr="0ACA543E">
        <w:rPr>
          <w:sz w:val="20"/>
          <w:szCs w:val="20"/>
        </w:rPr>
        <w:t>,</w:t>
      </w:r>
    </w:p>
    <w:p w14:paraId="4E9BFAAE" w14:textId="379EA48B" w:rsidR="00ED650A" w:rsidRPr="00C518DF" w:rsidRDefault="49C0A0D9" w:rsidP="00C518DF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ACA543E">
        <w:rPr>
          <w:sz w:val="20"/>
          <w:szCs w:val="20"/>
        </w:rPr>
        <w:t>Wnioskodawca w razie ewentualnej realizacji prac B+R w Etapie II oraz braku realizacji Wymagania Opcjonalnego w zakresie współpracy z Uczestnikiem Przedsięwzięcia w Strumieniu „System”, zobowiązuje się dostarczyć na własny koszt Demonstrator Baterii Partnerowi Strategicznemu, wybranemu przez NCBR, w terminie wskazanym w Umowie</w:t>
      </w:r>
      <w:r w:rsidR="29B281AB" w:rsidRPr="0ACA543E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29B281AB" w:rsidP="00ED650A">
      <w:pPr>
        <w:pStyle w:val="Nagwek1"/>
      </w:pPr>
      <w:r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9118BC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9118BC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określenie działań podejmowanych w celu komercjalizacji Rozwiązania w okresie </w:t>
      </w:r>
      <w:bookmarkStart w:id="10" w:name="_Hlk58885389"/>
      <w:r>
        <w:t>pięciu lat od zakończenia Etapu I</w:t>
      </w:r>
      <w:bookmarkEnd w:id="10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lastRenderedPageBreak/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6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343A9D75" w14:textId="4882CA74" w:rsidR="00ED650A" w:rsidRDefault="29B281AB" w:rsidP="16979AD7">
      <w:pPr>
        <w:pStyle w:val="Akapitzlist"/>
        <w:numPr>
          <w:ilvl w:val="0"/>
          <w:numId w:val="16"/>
        </w:numPr>
        <w:jc w:val="both"/>
        <w:rPr>
          <w:rFonts w:eastAsiaTheme="minorEastAsia"/>
        </w:rPr>
      </w:pPr>
      <w:r>
        <w:t xml:space="preserve">określenie sposobu uzyskania dla NCBR zwrotu wskazanego w art. </w:t>
      </w:r>
      <w:r w:rsidR="69A7BC20">
        <w:t xml:space="preserve">28 </w:t>
      </w:r>
      <w:r>
        <w:t>§</w:t>
      </w:r>
      <w:r w:rsidR="69A7BC20">
        <w:t>3</w:t>
      </w:r>
      <w:r>
        <w:t xml:space="preserve"> Umowy w okresie </w:t>
      </w:r>
      <w:r w:rsidR="69A7BC20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29B281AB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0ACA543E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29B281AB" w:rsidP="00ED650A">
      <w:pPr>
        <w:pStyle w:val="Nagwek1"/>
      </w:pPr>
      <w:r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D0A60A8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>dla Działania 1: „Wentylacja sal lekcyjnych”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0ACA543E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ACA543E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ACA543E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37721DF6" w:rsidR="00952983" w:rsidRPr="00F72E87" w:rsidRDefault="317B6254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5953C44D">
              <w:t xml:space="preserve">Wnioskodawcę </w:t>
            </w:r>
            <w:r>
              <w:t xml:space="preserve">Załącznik </w:t>
            </w:r>
            <w:r w:rsidR="5C095CF5">
              <w:t>3.2</w:t>
            </w:r>
            <w:r>
              <w:t xml:space="preserve"> do </w:t>
            </w:r>
            <w:r w:rsidR="7DDC8AC9">
              <w:t>niniejszego dokumentu</w:t>
            </w:r>
            <w: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F102E0" w14:paraId="043AC3D8" w14:textId="77777777" w:rsidTr="0ACA543E">
        <w:tc>
          <w:tcPr>
            <w:tcW w:w="558" w:type="dxa"/>
            <w:shd w:val="clear" w:color="auto" w:fill="A8D08D" w:themeFill="accent6" w:themeFillTint="99"/>
          </w:tcPr>
          <w:p w14:paraId="360228E0" w14:textId="49EDA4E8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0BE6E774" w14:textId="07A976BF" w:rsidR="00F102E0" w:rsidRDefault="00451140" w:rsidP="008867B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>Załącznik</w:t>
            </w:r>
            <w:r w:rsidR="000A245D">
              <w:t xml:space="preserve"> nr 3.3. </w:t>
            </w:r>
            <w:r w:rsidR="008867BD">
              <w:t xml:space="preserve">do niniejszego dokumentu </w:t>
            </w:r>
            <w:r w:rsidR="000A245D">
              <w:t xml:space="preserve">z naniesionymi przez Wnioskodawcę poszczególnymi elementami </w:t>
            </w:r>
            <w:r w:rsidR="3B54D6D2">
              <w:t>S</w:t>
            </w:r>
            <w:r w:rsidR="7A2D745A">
              <w:t>ystemu</w:t>
            </w:r>
            <w:r w:rsidR="000A245D">
              <w:t xml:space="preserve"> wentylacji</w:t>
            </w:r>
            <w:r w:rsidR="7CF5AB1A">
              <w:t xml:space="preserve"> A</w:t>
            </w:r>
          </w:p>
        </w:tc>
        <w:tc>
          <w:tcPr>
            <w:tcW w:w="1417" w:type="dxa"/>
            <w:vAlign w:val="center"/>
          </w:tcPr>
          <w:p w14:paraId="344A0AF5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7932D3A" w14:textId="77777777" w:rsidR="00F102E0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983" w14:paraId="6F224FE2" w14:textId="77777777" w:rsidTr="0ACA543E">
        <w:tc>
          <w:tcPr>
            <w:tcW w:w="558" w:type="dxa"/>
            <w:shd w:val="clear" w:color="auto" w:fill="A8D08D" w:themeFill="accent6" w:themeFillTint="99"/>
          </w:tcPr>
          <w:p w14:paraId="5A357E3A" w14:textId="4A04DF1D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952983"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0ACA543E">
        <w:tc>
          <w:tcPr>
            <w:tcW w:w="558" w:type="dxa"/>
            <w:shd w:val="clear" w:color="auto" w:fill="A8D08D" w:themeFill="accent6" w:themeFillTint="99"/>
          </w:tcPr>
          <w:p w14:paraId="125F85EB" w14:textId="3EBD9A2F" w:rsidR="00952983" w:rsidRDefault="00F102E0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2983"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9"/>
    </w:tbl>
    <w:p w14:paraId="69824BA2" w14:textId="77777777" w:rsidR="00952983" w:rsidRPr="00ED650A" w:rsidRDefault="00952983" w:rsidP="00ED650A"/>
    <w:sectPr w:rsidR="00952983" w:rsidRPr="00ED650A" w:rsidSect="00497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CFFBAF" w16cex:dateUtc="2021-05-28T08:34:00Z"/>
  <w16cex:commentExtensible w16cex:durableId="519FFEE2" w16cex:dateUtc="2021-05-28T09:23:00Z"/>
  <w16cex:commentExtensible w16cex:durableId="3F7CDADA" w16cex:dateUtc="2021-05-28T09:26:00Z"/>
  <w16cex:commentExtensible w16cex:durableId="245BDBB5" w16cex:dateUtc="2021-05-28T19:14:00Z"/>
  <w16cex:commentExtensible w16cex:durableId="36300A5E" w16cex:dateUtc="2021-05-30T07:29:16.795Z"/>
  <w16cex:commentExtensible w16cex:durableId="0FBCE15F" w16cex:dateUtc="2021-05-30T07:32:22.712Z"/>
  <w16cex:commentExtensible w16cex:durableId="36FAC3A1" w16cex:dateUtc="2021-05-30T07:37:11.317Z"/>
  <w16cex:commentExtensible w16cex:durableId="0E61719E" w16cex:dateUtc="2021-05-30T07:39:25.695Z"/>
  <w16cex:commentExtensible w16cex:durableId="4D884E5C" w16cex:dateUtc="2021-05-30T07:40:42.011Z"/>
  <w16cex:commentExtensible w16cex:durableId="3BE103D7" w16cex:dateUtc="2021-05-30T07:41:06.685Z"/>
  <w16cex:commentExtensible w16cex:durableId="19090552" w16cex:dateUtc="2021-05-30T07:41:32.705Z"/>
  <w16cex:commentExtensible w16cex:durableId="78AAB658" w16cex:dateUtc="2021-05-30T07:41:41.896Z"/>
  <w16cex:commentExtensible w16cex:durableId="3A205F02" w16cex:dateUtc="2021-05-30T07:42:00.23Z"/>
  <w16cex:commentExtensible w16cex:durableId="45178BD8" w16cex:dateUtc="2021-05-30T07:42:12.211Z"/>
  <w16cex:commentExtensible w16cex:durableId="71ED567F" w16cex:dateUtc="2021-05-30T07:42:18.571Z"/>
  <w16cex:commentExtensible w16cex:durableId="7799ECCD" w16cex:dateUtc="2021-05-30T07:42:32.146Z"/>
  <w16cex:commentExtensible w16cex:durableId="75921C1A" w16cex:dateUtc="2021-05-30T07:42:51.135Z"/>
  <w16cex:commentExtensible w16cex:durableId="7B2D37EB" w16cex:dateUtc="2021-05-30T07:43:00.475Z"/>
  <w16cex:commentExtensible w16cex:durableId="20EC9316" w16cex:dateUtc="2021-05-30T07:43:10.897Z"/>
  <w16cex:commentExtensible w16cex:durableId="2FF6C839" w16cex:dateUtc="2021-05-30T07:43:21.855Z"/>
  <w16cex:commentExtensible w16cex:durableId="14B0A354" w16cex:dateUtc="2021-05-30T07:43:27.962Z"/>
  <w16cex:commentExtensible w16cex:durableId="07C63E9C" w16cex:dateUtc="2021-05-30T07:44:03.993Z"/>
  <w16cex:commentExtensible w16cex:durableId="2634C6CD" w16cex:dateUtc="2021-05-30T07:44:15.745Z"/>
  <w16cex:commentExtensible w16cex:durableId="05164814" w16cex:dateUtc="2021-05-30T07:44:27.79Z"/>
  <w16cex:commentExtensible w16cex:durableId="6A9874A9" w16cex:dateUtc="2021-05-30T07:44:44.345Z"/>
  <w16cex:commentExtensible w16cex:durableId="0B21E74C" w16cex:dateUtc="2021-05-30T07:44:51.748Z"/>
  <w16cex:commentExtensible w16cex:durableId="459D61CD" w16cex:dateUtc="2021-05-30T08:06:33.517Z"/>
  <w16cex:commentExtensible w16cex:durableId="34D0E785" w16cex:dateUtc="2021-05-30T08:07:18.361Z"/>
  <w16cex:commentExtensible w16cex:durableId="4EA5DF1E" w16cex:dateUtc="2021-05-30T08:17:35.03Z"/>
  <w16cex:commentExtensible w16cex:durableId="774C27B2" w16cex:dateUtc="2021-05-30T08:18:45.017Z"/>
  <w16cex:commentExtensible w16cex:durableId="715FE3CF" w16cex:dateUtc="2021-05-30T08:20:30.404Z"/>
  <w16cex:commentExtensible w16cex:durableId="1FDAE621" w16cex:dateUtc="2021-05-30T08:23:30.304Z"/>
  <w16cex:commentExtensible w16cex:durableId="0E599310" w16cex:dateUtc="2021-05-30T08:23:42.95Z"/>
  <w16cex:commentExtensible w16cex:durableId="64D458FC" w16cex:dateUtc="2021-05-30T08:27:45.524Z"/>
  <w16cex:commentExtensible w16cex:durableId="57FB0087" w16cex:dateUtc="2021-05-30T08:29:32.347Z"/>
  <w16cex:commentExtensible w16cex:durableId="03E06150" w16cex:dateUtc="2021-05-30T08:30:01.946Z"/>
  <w16cex:commentExtensible w16cex:durableId="590B74F9" w16cex:dateUtc="2021-05-30T08:30:47.09Z"/>
  <w16cex:commentExtensible w16cex:durableId="44ADC98F" w16cex:dateUtc="2021-05-30T08:54:07.23Z"/>
  <w16cex:commentExtensible w16cex:durableId="1EB53A8F" w16cex:dateUtc="2021-05-30T08:55:20.086Z"/>
  <w16cex:commentExtensible w16cex:durableId="7F45F185" w16cex:dateUtc="2021-05-30T09:09:26.349Z"/>
  <w16cex:commentExtensible w16cex:durableId="453FFDB2" w16cex:dateUtc="2021-05-30T09:11:03.322Z"/>
  <w16cex:commentExtensible w16cex:durableId="497E864D" w16cex:dateUtc="2021-05-30T09:12:50.722Z"/>
  <w16cex:commentExtensible w16cex:durableId="0755BE3F" w16cex:dateUtc="2021-05-31T19:21:56.79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3011E89" w16cid:durableId="2C520E64"/>
  <w16cid:commentId w16cid:paraId="29AA46FB" w16cid:durableId="04176973"/>
  <w16cid:commentId w16cid:paraId="57A79764" w16cid:durableId="71E97B69"/>
  <w16cid:commentId w16cid:paraId="73C027C7" w16cid:durableId="0ACFFBAF"/>
  <w16cid:commentId w16cid:paraId="4C387CBB" w16cid:durableId="3530375C"/>
  <w16cid:commentId w16cid:paraId="268A34F4" w16cid:durableId="763DFFAE"/>
  <w16cid:commentId w16cid:paraId="779B602C" w16cid:durableId="16BBF944"/>
  <w16cid:commentId w16cid:paraId="02042010" w16cid:durableId="5CB9C321"/>
  <w16cid:commentId w16cid:paraId="41E58A87" w16cid:durableId="5CE5BE5B"/>
  <w16cid:commentId w16cid:paraId="6D691826" w16cid:durableId="4C2162FA"/>
  <w16cid:commentId w16cid:paraId="0C85D06C" w16cid:durableId="59645FB0"/>
  <w16cid:commentId w16cid:paraId="2F877B02" w16cid:durableId="519FFEE2"/>
  <w16cid:commentId w16cid:paraId="3CE3B696" w16cid:durableId="7A9CD471"/>
  <w16cid:commentId w16cid:paraId="2946F30F" w16cid:durableId="5E6EB90F"/>
  <w16cid:commentId w16cid:paraId="750566CF" w16cid:durableId="3F7CDADA"/>
  <w16cid:commentId w16cid:paraId="6E8EB63E" w16cid:durableId="5C8E951D"/>
  <w16cid:commentId w16cid:paraId="49372458" w16cid:durableId="6E752762"/>
  <w16cid:commentId w16cid:paraId="71A6F383" w16cid:durableId="245BDBB5"/>
  <w16cid:commentId w16cid:paraId="7A28F7C3" w16cid:durableId="36300A5E"/>
  <w16cid:commentId w16cid:paraId="5B577D69" w16cid:durableId="0FBCE15F"/>
  <w16cid:commentId w16cid:paraId="3D4D2333" w16cid:durableId="36FAC3A1"/>
  <w16cid:commentId w16cid:paraId="69FDF237" w16cid:durableId="0E61719E"/>
  <w16cid:commentId w16cid:paraId="01EEA9D8" w16cid:durableId="4D884E5C"/>
  <w16cid:commentId w16cid:paraId="4EE6FFC5" w16cid:durableId="3BE103D7"/>
  <w16cid:commentId w16cid:paraId="3AFBB850" w16cid:durableId="19090552"/>
  <w16cid:commentId w16cid:paraId="4ABD1188" w16cid:durableId="78AAB658"/>
  <w16cid:commentId w16cid:paraId="7E279BD2" w16cid:durableId="3A205F02"/>
  <w16cid:commentId w16cid:paraId="3EF7F8E8" w16cid:durableId="45178BD8"/>
  <w16cid:commentId w16cid:paraId="4D66126F" w16cid:durableId="71ED567F"/>
  <w16cid:commentId w16cid:paraId="69289D9F" w16cid:durableId="7799ECCD"/>
  <w16cid:commentId w16cid:paraId="12B2C015" w16cid:durableId="75921C1A"/>
  <w16cid:commentId w16cid:paraId="7475080B" w16cid:durableId="7B2D37EB"/>
  <w16cid:commentId w16cid:paraId="7CA63CCB" w16cid:durableId="20EC9316"/>
  <w16cid:commentId w16cid:paraId="13F5AE97" w16cid:durableId="2FF6C839"/>
  <w16cid:commentId w16cid:paraId="58DEFF6B" w16cid:durableId="14B0A354"/>
  <w16cid:commentId w16cid:paraId="7DD6E2F2" w16cid:durableId="07C63E9C"/>
  <w16cid:commentId w16cid:paraId="0B6B9B81" w16cid:durableId="2634C6CD"/>
  <w16cid:commentId w16cid:paraId="20170582" w16cid:durableId="05164814"/>
  <w16cid:commentId w16cid:paraId="0F13FFD6" w16cid:durableId="6A9874A9"/>
  <w16cid:commentId w16cid:paraId="19D308BA" w16cid:durableId="0B21E74C"/>
  <w16cid:commentId w16cid:paraId="65F9C5AB" w16cid:durableId="459D61CD"/>
  <w16cid:commentId w16cid:paraId="7CFA6CE0" w16cid:durableId="34D0E785"/>
  <w16cid:commentId w16cid:paraId="35CB127E" w16cid:durableId="4EA5DF1E"/>
  <w16cid:commentId w16cid:paraId="1040C34C" w16cid:durableId="774C27B2"/>
  <w16cid:commentId w16cid:paraId="75D1A4AD" w16cid:durableId="715FE3CF"/>
  <w16cid:commentId w16cid:paraId="1829FEE1" w16cid:durableId="1FDAE621"/>
  <w16cid:commentId w16cid:paraId="271949A1" w16cid:durableId="0E599310"/>
  <w16cid:commentId w16cid:paraId="2311015D" w16cid:durableId="64D458FC"/>
  <w16cid:commentId w16cid:paraId="587F2A7F" w16cid:durableId="57FB0087"/>
  <w16cid:commentId w16cid:paraId="63C046F2" w16cid:durableId="03E06150"/>
  <w16cid:commentId w16cid:paraId="5E160BC9" w16cid:durableId="590B74F9"/>
  <w16cid:commentId w16cid:paraId="01687D4D" w16cid:durableId="44ADC98F"/>
  <w16cid:commentId w16cid:paraId="62D9B952" w16cid:durableId="1EB53A8F"/>
  <w16cid:commentId w16cid:paraId="6D56CCE9" w16cid:durableId="7F45F185"/>
  <w16cid:commentId w16cid:paraId="0A240116" w16cid:durableId="453FFDB2"/>
  <w16cid:commentId w16cid:paraId="62ED1694" w16cid:durableId="497E864D"/>
  <w16cid:commentId w16cid:paraId="5FD58BD0" w16cid:durableId="4DB494BA"/>
  <w16cid:commentId w16cid:paraId="0CB31E97" w16cid:durableId="71CD911A"/>
  <w16cid:commentId w16cid:paraId="4EA93C34" w16cid:durableId="66D8FA27"/>
  <w16cid:commentId w16cid:paraId="7912C7B6" w16cid:durableId="5E23B606"/>
  <w16cid:commentId w16cid:paraId="60848C73" w16cid:durableId="5E308A40"/>
  <w16cid:commentId w16cid:paraId="4C4798F5" w16cid:durableId="30F7E34F"/>
  <w16cid:commentId w16cid:paraId="5363F025" w16cid:durableId="6B215ED7"/>
  <w16cid:commentId w16cid:paraId="60EBCC65" w16cid:durableId="32DE6F44"/>
  <w16cid:commentId w16cid:paraId="3E2FF660" w16cid:durableId="0D80FDA3"/>
  <w16cid:commentId w16cid:paraId="41EB2B0B" w16cid:durableId="0755BE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8BD49" w14:textId="77777777" w:rsidR="00C421DE" w:rsidRDefault="00C421DE" w:rsidP="005E06F6">
      <w:pPr>
        <w:spacing w:after="0" w:line="240" w:lineRule="auto"/>
      </w:pPr>
      <w:r>
        <w:separator/>
      </w:r>
    </w:p>
  </w:endnote>
  <w:endnote w:type="continuationSeparator" w:id="0">
    <w:p w14:paraId="03358641" w14:textId="77777777" w:rsidR="00C421DE" w:rsidRDefault="00C421DE" w:rsidP="005E06F6">
      <w:pPr>
        <w:spacing w:after="0" w:line="240" w:lineRule="auto"/>
      </w:pPr>
      <w:r>
        <w:continuationSeparator/>
      </w:r>
    </w:p>
  </w:endnote>
  <w:endnote w:type="continuationNotice" w:id="1">
    <w:p w14:paraId="47A4418B" w14:textId="77777777" w:rsidR="00C421DE" w:rsidRDefault="00C42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56CAF" w14:textId="77777777" w:rsidR="00CC7205" w:rsidRDefault="00CC7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262E0322" w:rsidR="006E1AD5" w:rsidRPr="005E06F6" w:rsidRDefault="009118BC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6E1AD5">
                          <w:t xml:space="preserve">Strona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PAGE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5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6E1AD5">
                          <w:t xml:space="preserve"> z 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6E1AD5">
                          <w:rPr>
                            <w:b/>
                            <w:bCs/>
                          </w:rPr>
                          <w:instrText>NUMPAGES</w:instrTex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29</w:t>
                        </w:r>
                        <w:r w:rsidR="006E1AD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6E1AD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6E1AD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8F40F" w14:textId="77777777" w:rsidR="00CC7205" w:rsidRDefault="00CC7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8598E" w14:textId="77777777" w:rsidR="00C421DE" w:rsidRDefault="00C421DE" w:rsidP="005E06F6">
      <w:pPr>
        <w:spacing w:after="0" w:line="240" w:lineRule="auto"/>
      </w:pPr>
      <w:r>
        <w:separator/>
      </w:r>
    </w:p>
  </w:footnote>
  <w:footnote w:type="continuationSeparator" w:id="0">
    <w:p w14:paraId="6C71788A" w14:textId="77777777" w:rsidR="00C421DE" w:rsidRDefault="00C421DE" w:rsidP="005E06F6">
      <w:pPr>
        <w:spacing w:after="0" w:line="240" w:lineRule="auto"/>
      </w:pPr>
      <w:r>
        <w:continuationSeparator/>
      </w:r>
    </w:p>
  </w:footnote>
  <w:footnote w:type="continuationNotice" w:id="1">
    <w:p w14:paraId="694C1DD0" w14:textId="77777777" w:rsidR="00C421DE" w:rsidRDefault="00C42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1FA49" w14:textId="77777777" w:rsidR="00CC7205" w:rsidRDefault="00CC7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2A4A3" w14:textId="77777777" w:rsidR="00CC7205" w:rsidRDefault="00CC7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9722E" w:rsidRPr="004079BB" w14:paraId="46267188" w14:textId="77777777" w:rsidTr="7E86D6DD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9722E" w:rsidRPr="000770A6" w14:paraId="42CD6877" w14:textId="77777777" w:rsidTr="00B2726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13F5E" w14:textId="77777777" w:rsidR="0049722E" w:rsidRDefault="0049722E" w:rsidP="0049722E">
                <w:pPr>
                  <w:spacing w:before="26"/>
                  <w:ind w:left="20" w:right="-134"/>
                </w:pPr>
                <w:bookmarkStart w:id="1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C8C294" w14:textId="77777777" w:rsidR="0049722E" w:rsidRDefault="0049722E" w:rsidP="0049722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DD81E7" w14:textId="77777777" w:rsidR="0049722E" w:rsidRDefault="0049722E" w:rsidP="0049722E">
                <w:pPr>
                  <w:jc w:val="center"/>
                </w:pPr>
              </w:p>
            </w:tc>
          </w:tr>
        </w:tbl>
        <w:p w14:paraId="5D2D6649" w14:textId="77777777" w:rsidR="0049722E" w:rsidRDefault="7E86D6DD" w:rsidP="0049722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4BDE4FBD" wp14:editId="55838754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B9DC2E" w14:textId="77777777" w:rsidR="0049722E" w:rsidRDefault="0049722E" w:rsidP="0049722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474A261" w14:textId="77777777" w:rsidR="00CC7205" w:rsidRPr="00CC7205" w:rsidRDefault="00CC7205" w:rsidP="00CC720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CC7205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11"/>
        <w:p w14:paraId="4240AC80" w14:textId="187465DE" w:rsidR="0049722E" w:rsidRPr="00B76E98" w:rsidRDefault="0049722E" w:rsidP="0049722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73A67E7" w14:textId="77777777" w:rsidR="0049722E" w:rsidRDefault="00497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00E"/>
    <w:multiLevelType w:val="multilevel"/>
    <w:tmpl w:val="CDB2A6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070BF"/>
    <w:multiLevelType w:val="hybridMultilevel"/>
    <w:tmpl w:val="40EAAF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6373B"/>
    <w:multiLevelType w:val="hybridMultilevel"/>
    <w:tmpl w:val="3AA05A56"/>
    <w:lvl w:ilvl="0" w:tplc="29FE7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F2A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2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09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7E5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8A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AB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40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4B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522CD"/>
    <w:multiLevelType w:val="hybridMultilevel"/>
    <w:tmpl w:val="AEF8D7D2"/>
    <w:lvl w:ilvl="0" w:tplc="327AE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B02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92F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C4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ECB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6A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0D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2F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BED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7F39"/>
    <w:multiLevelType w:val="multilevel"/>
    <w:tmpl w:val="DE0283E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0238"/>
    <w:multiLevelType w:val="multilevel"/>
    <w:tmpl w:val="8800D20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5B47B6B"/>
    <w:multiLevelType w:val="multilevel"/>
    <w:tmpl w:val="32D819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B865C1"/>
    <w:multiLevelType w:val="hybridMultilevel"/>
    <w:tmpl w:val="A93856B6"/>
    <w:lvl w:ilvl="0" w:tplc="FFFFFFFF">
      <w:start w:val="1"/>
      <w:numFmt w:val="lowerLetter"/>
      <w:lvlText w:val="%1)"/>
      <w:lvlJc w:val="left"/>
      <w:pPr>
        <w:ind w:left="1080" w:hanging="360"/>
      </w:pPr>
      <w:rPr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2505A"/>
    <w:multiLevelType w:val="hybridMultilevel"/>
    <w:tmpl w:val="87E61B10"/>
    <w:lvl w:ilvl="0" w:tplc="8E6C7266">
      <w:start w:val="1"/>
      <w:numFmt w:val="lowerLetter"/>
      <w:lvlText w:val="%1)"/>
      <w:lvlJc w:val="left"/>
      <w:pPr>
        <w:ind w:left="720" w:hanging="360"/>
      </w:pPr>
    </w:lvl>
    <w:lvl w:ilvl="1" w:tplc="25708024">
      <w:start w:val="1"/>
      <w:numFmt w:val="upperRoman"/>
      <w:lvlText w:val="%2."/>
      <w:lvlJc w:val="right"/>
      <w:pPr>
        <w:ind w:left="1440" w:hanging="360"/>
      </w:pPr>
    </w:lvl>
    <w:lvl w:ilvl="2" w:tplc="520AB8EC">
      <w:start w:val="1"/>
      <w:numFmt w:val="lowerRoman"/>
      <w:lvlText w:val="%3."/>
      <w:lvlJc w:val="right"/>
      <w:pPr>
        <w:ind w:left="2160" w:hanging="180"/>
      </w:pPr>
    </w:lvl>
    <w:lvl w:ilvl="3" w:tplc="D64002E4">
      <w:start w:val="1"/>
      <w:numFmt w:val="decimal"/>
      <w:lvlText w:val="%4."/>
      <w:lvlJc w:val="left"/>
      <w:pPr>
        <w:ind w:left="2880" w:hanging="360"/>
      </w:pPr>
    </w:lvl>
    <w:lvl w:ilvl="4" w:tplc="5F524F38">
      <w:start w:val="1"/>
      <w:numFmt w:val="lowerLetter"/>
      <w:lvlText w:val="%5."/>
      <w:lvlJc w:val="left"/>
      <w:pPr>
        <w:ind w:left="3600" w:hanging="360"/>
      </w:pPr>
    </w:lvl>
    <w:lvl w:ilvl="5" w:tplc="9CACF750">
      <w:start w:val="1"/>
      <w:numFmt w:val="lowerRoman"/>
      <w:lvlText w:val="%6."/>
      <w:lvlJc w:val="right"/>
      <w:pPr>
        <w:ind w:left="4320" w:hanging="180"/>
      </w:pPr>
    </w:lvl>
    <w:lvl w:ilvl="6" w:tplc="4176C0FE">
      <w:start w:val="1"/>
      <w:numFmt w:val="decimal"/>
      <w:lvlText w:val="%7."/>
      <w:lvlJc w:val="left"/>
      <w:pPr>
        <w:ind w:left="5040" w:hanging="360"/>
      </w:pPr>
    </w:lvl>
    <w:lvl w:ilvl="7" w:tplc="53B4917C">
      <w:start w:val="1"/>
      <w:numFmt w:val="lowerLetter"/>
      <w:lvlText w:val="%8."/>
      <w:lvlJc w:val="left"/>
      <w:pPr>
        <w:ind w:left="5760" w:hanging="360"/>
      </w:pPr>
    </w:lvl>
    <w:lvl w:ilvl="8" w:tplc="EBEA076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27047A"/>
    <w:multiLevelType w:val="hybridMultilevel"/>
    <w:tmpl w:val="D57A2A0C"/>
    <w:lvl w:ilvl="0" w:tplc="FFFFFFFF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3B7672"/>
    <w:multiLevelType w:val="multilevel"/>
    <w:tmpl w:val="A70AAA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B8797A"/>
    <w:multiLevelType w:val="hybridMultilevel"/>
    <w:tmpl w:val="2A6E1D6A"/>
    <w:lvl w:ilvl="0" w:tplc="E1448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C49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8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E16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37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A2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2C0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A3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C7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 w15:restartNumberingAfterBreak="0">
    <w:nsid w:val="690C34D3"/>
    <w:multiLevelType w:val="multilevel"/>
    <w:tmpl w:val="A664EE6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636495"/>
    <w:multiLevelType w:val="hybridMultilevel"/>
    <w:tmpl w:val="4DBA5F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A7CEE"/>
    <w:multiLevelType w:val="hybridMultilevel"/>
    <w:tmpl w:val="F034962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553013"/>
    <w:multiLevelType w:val="multilevel"/>
    <w:tmpl w:val="EE68B0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496801"/>
    <w:multiLevelType w:val="hybridMultilevel"/>
    <w:tmpl w:val="74DA74D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9" w15:restartNumberingAfterBreak="0">
    <w:nsid w:val="79B14FDD"/>
    <w:multiLevelType w:val="hybridMultilevel"/>
    <w:tmpl w:val="21C28048"/>
    <w:lvl w:ilvl="0" w:tplc="D51AF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02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0D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22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860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4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080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236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0C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18"/>
  </w:num>
  <w:num w:numId="10">
    <w:abstractNumId w:val="34"/>
  </w:num>
  <w:num w:numId="11">
    <w:abstractNumId w:val="20"/>
  </w:num>
  <w:num w:numId="12">
    <w:abstractNumId w:val="29"/>
  </w:num>
  <w:num w:numId="13">
    <w:abstractNumId w:val="19"/>
  </w:num>
  <w:num w:numId="14">
    <w:abstractNumId w:val="38"/>
  </w:num>
  <w:num w:numId="15">
    <w:abstractNumId w:val="23"/>
  </w:num>
  <w:num w:numId="16">
    <w:abstractNumId w:val="21"/>
  </w:num>
  <w:num w:numId="17">
    <w:abstractNumId w:val="15"/>
  </w:num>
  <w:num w:numId="18">
    <w:abstractNumId w:val="1"/>
  </w:num>
  <w:num w:numId="19">
    <w:abstractNumId w:val="37"/>
  </w:num>
  <w:num w:numId="20">
    <w:abstractNumId w:val="32"/>
  </w:num>
  <w:num w:numId="21">
    <w:abstractNumId w:val="31"/>
  </w:num>
  <w:num w:numId="22">
    <w:abstractNumId w:val="14"/>
  </w:num>
  <w:num w:numId="23">
    <w:abstractNumId w:val="22"/>
  </w:num>
  <w:num w:numId="24">
    <w:abstractNumId w:val="28"/>
  </w:num>
  <w:num w:numId="25">
    <w:abstractNumId w:val="33"/>
  </w:num>
  <w:num w:numId="26">
    <w:abstractNumId w:val="16"/>
  </w:num>
  <w:num w:numId="27">
    <w:abstractNumId w:val="35"/>
  </w:num>
  <w:num w:numId="28">
    <w:abstractNumId w:val="13"/>
  </w:num>
  <w:num w:numId="29">
    <w:abstractNumId w:val="24"/>
  </w:num>
  <w:num w:numId="30">
    <w:abstractNumId w:val="7"/>
  </w:num>
  <w:num w:numId="31">
    <w:abstractNumId w:val="6"/>
  </w:num>
  <w:num w:numId="32">
    <w:abstractNumId w:val="2"/>
  </w:num>
  <w:num w:numId="33">
    <w:abstractNumId w:val="39"/>
  </w:num>
  <w:num w:numId="34">
    <w:abstractNumId w:val="12"/>
  </w:num>
  <w:num w:numId="35">
    <w:abstractNumId w:val="0"/>
  </w:num>
  <w:num w:numId="36">
    <w:abstractNumId w:val="36"/>
  </w:num>
  <w:num w:numId="37">
    <w:abstractNumId w:val="4"/>
  </w:num>
  <w:num w:numId="38">
    <w:abstractNumId w:val="26"/>
  </w:num>
  <w:num w:numId="39">
    <w:abstractNumId w:val="10"/>
  </w:num>
  <w:num w:numId="40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1510"/>
    <w:rsid w:val="00003697"/>
    <w:rsid w:val="00005459"/>
    <w:rsid w:val="00012D25"/>
    <w:rsid w:val="00013F7C"/>
    <w:rsid w:val="00023C81"/>
    <w:rsid w:val="00026F8A"/>
    <w:rsid w:val="00027A88"/>
    <w:rsid w:val="00033B5D"/>
    <w:rsid w:val="00034D0C"/>
    <w:rsid w:val="00045553"/>
    <w:rsid w:val="0006654E"/>
    <w:rsid w:val="00067F5F"/>
    <w:rsid w:val="00073B41"/>
    <w:rsid w:val="000831FA"/>
    <w:rsid w:val="00084CC5"/>
    <w:rsid w:val="00084FF5"/>
    <w:rsid w:val="00090027"/>
    <w:rsid w:val="000A0A77"/>
    <w:rsid w:val="000A245D"/>
    <w:rsid w:val="000B0ED4"/>
    <w:rsid w:val="000B40C7"/>
    <w:rsid w:val="000C3130"/>
    <w:rsid w:val="000C5DB5"/>
    <w:rsid w:val="000D3C1D"/>
    <w:rsid w:val="000D43FE"/>
    <w:rsid w:val="000E0E50"/>
    <w:rsid w:val="000E73B3"/>
    <w:rsid w:val="000F6FA4"/>
    <w:rsid w:val="00101610"/>
    <w:rsid w:val="00106798"/>
    <w:rsid w:val="00110AC2"/>
    <w:rsid w:val="00123FF3"/>
    <w:rsid w:val="001261AF"/>
    <w:rsid w:val="00130A85"/>
    <w:rsid w:val="001408CE"/>
    <w:rsid w:val="00142587"/>
    <w:rsid w:val="00145162"/>
    <w:rsid w:val="001452E3"/>
    <w:rsid w:val="001462DB"/>
    <w:rsid w:val="0015385B"/>
    <w:rsid w:val="00167651"/>
    <w:rsid w:val="00177BB3"/>
    <w:rsid w:val="001819FC"/>
    <w:rsid w:val="001A44C2"/>
    <w:rsid w:val="001A55C6"/>
    <w:rsid w:val="001A75AC"/>
    <w:rsid w:val="001C215B"/>
    <w:rsid w:val="001D202B"/>
    <w:rsid w:val="001D3A7B"/>
    <w:rsid w:val="001F0DCA"/>
    <w:rsid w:val="001F5AD1"/>
    <w:rsid w:val="001F60B1"/>
    <w:rsid w:val="00204AE4"/>
    <w:rsid w:val="0020682A"/>
    <w:rsid w:val="0021488C"/>
    <w:rsid w:val="00224586"/>
    <w:rsid w:val="00225F31"/>
    <w:rsid w:val="00232F79"/>
    <w:rsid w:val="002330AF"/>
    <w:rsid w:val="00235220"/>
    <w:rsid w:val="00235DE3"/>
    <w:rsid w:val="00243090"/>
    <w:rsid w:val="002460E6"/>
    <w:rsid w:val="00253B68"/>
    <w:rsid w:val="00254B1B"/>
    <w:rsid w:val="00264793"/>
    <w:rsid w:val="00267394"/>
    <w:rsid w:val="00273CB6"/>
    <w:rsid w:val="002742BD"/>
    <w:rsid w:val="002767E9"/>
    <w:rsid w:val="0028021E"/>
    <w:rsid w:val="00280998"/>
    <w:rsid w:val="002815FC"/>
    <w:rsid w:val="00281B87"/>
    <w:rsid w:val="00283042"/>
    <w:rsid w:val="00286711"/>
    <w:rsid w:val="00287C5F"/>
    <w:rsid w:val="00293574"/>
    <w:rsid w:val="00295EDF"/>
    <w:rsid w:val="00296032"/>
    <w:rsid w:val="00296F58"/>
    <w:rsid w:val="002A1711"/>
    <w:rsid w:val="002A241F"/>
    <w:rsid w:val="002A3095"/>
    <w:rsid w:val="002A5546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2F3133"/>
    <w:rsid w:val="00304BBE"/>
    <w:rsid w:val="00317D0E"/>
    <w:rsid w:val="00323211"/>
    <w:rsid w:val="00346249"/>
    <w:rsid w:val="00352BD1"/>
    <w:rsid w:val="00362B24"/>
    <w:rsid w:val="00366153"/>
    <w:rsid w:val="00366E66"/>
    <w:rsid w:val="00373367"/>
    <w:rsid w:val="00380647"/>
    <w:rsid w:val="00380AEE"/>
    <w:rsid w:val="00380D06"/>
    <w:rsid w:val="003828EA"/>
    <w:rsid w:val="00394BB3"/>
    <w:rsid w:val="003A01DD"/>
    <w:rsid w:val="003A0EC3"/>
    <w:rsid w:val="003A2020"/>
    <w:rsid w:val="003B27F0"/>
    <w:rsid w:val="003C3AF3"/>
    <w:rsid w:val="003C6D9F"/>
    <w:rsid w:val="003E2848"/>
    <w:rsid w:val="00400BAA"/>
    <w:rsid w:val="0040724A"/>
    <w:rsid w:val="004073CC"/>
    <w:rsid w:val="004238CB"/>
    <w:rsid w:val="004300AE"/>
    <w:rsid w:val="00431EC2"/>
    <w:rsid w:val="00432F06"/>
    <w:rsid w:val="0043629E"/>
    <w:rsid w:val="00443511"/>
    <w:rsid w:val="0044795C"/>
    <w:rsid w:val="00451140"/>
    <w:rsid w:val="00456380"/>
    <w:rsid w:val="0046248D"/>
    <w:rsid w:val="00463533"/>
    <w:rsid w:val="004735C2"/>
    <w:rsid w:val="00481831"/>
    <w:rsid w:val="00482474"/>
    <w:rsid w:val="0048396B"/>
    <w:rsid w:val="00486F2F"/>
    <w:rsid w:val="00490719"/>
    <w:rsid w:val="00490B0D"/>
    <w:rsid w:val="00492F7E"/>
    <w:rsid w:val="00493538"/>
    <w:rsid w:val="0049722E"/>
    <w:rsid w:val="004A4D04"/>
    <w:rsid w:val="004B417C"/>
    <w:rsid w:val="004E16F4"/>
    <w:rsid w:val="004E790B"/>
    <w:rsid w:val="004F18C4"/>
    <w:rsid w:val="004F2A7E"/>
    <w:rsid w:val="004F5A5A"/>
    <w:rsid w:val="00505788"/>
    <w:rsid w:val="00513EED"/>
    <w:rsid w:val="0052033B"/>
    <w:rsid w:val="005258F0"/>
    <w:rsid w:val="005305DD"/>
    <w:rsid w:val="00531BA8"/>
    <w:rsid w:val="00534A55"/>
    <w:rsid w:val="00535589"/>
    <w:rsid w:val="00541638"/>
    <w:rsid w:val="005419D0"/>
    <w:rsid w:val="00543685"/>
    <w:rsid w:val="00544AED"/>
    <w:rsid w:val="0055473B"/>
    <w:rsid w:val="00554A92"/>
    <w:rsid w:val="00563BAB"/>
    <w:rsid w:val="00563DEE"/>
    <w:rsid w:val="005719B9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0249"/>
    <w:rsid w:val="005D25BC"/>
    <w:rsid w:val="005D609E"/>
    <w:rsid w:val="005D7421"/>
    <w:rsid w:val="005E06F6"/>
    <w:rsid w:val="005E6480"/>
    <w:rsid w:val="005E784D"/>
    <w:rsid w:val="005F75D7"/>
    <w:rsid w:val="00600F6E"/>
    <w:rsid w:val="00605A53"/>
    <w:rsid w:val="006100A4"/>
    <w:rsid w:val="00621461"/>
    <w:rsid w:val="00623926"/>
    <w:rsid w:val="0062466A"/>
    <w:rsid w:val="00625013"/>
    <w:rsid w:val="00634311"/>
    <w:rsid w:val="00635477"/>
    <w:rsid w:val="00640FA2"/>
    <w:rsid w:val="006500E0"/>
    <w:rsid w:val="006500EA"/>
    <w:rsid w:val="00654FC8"/>
    <w:rsid w:val="00660048"/>
    <w:rsid w:val="00660B95"/>
    <w:rsid w:val="0066110B"/>
    <w:rsid w:val="00662A02"/>
    <w:rsid w:val="0066570A"/>
    <w:rsid w:val="0067117D"/>
    <w:rsid w:val="00677385"/>
    <w:rsid w:val="00682FA0"/>
    <w:rsid w:val="006852E5"/>
    <w:rsid w:val="0068667B"/>
    <w:rsid w:val="00686894"/>
    <w:rsid w:val="0069173B"/>
    <w:rsid w:val="00691EAD"/>
    <w:rsid w:val="006A051B"/>
    <w:rsid w:val="006A0A95"/>
    <w:rsid w:val="006A1437"/>
    <w:rsid w:val="006A31E7"/>
    <w:rsid w:val="006A64C5"/>
    <w:rsid w:val="006B04B6"/>
    <w:rsid w:val="006B0559"/>
    <w:rsid w:val="006B0E24"/>
    <w:rsid w:val="006B177D"/>
    <w:rsid w:val="006B3EA7"/>
    <w:rsid w:val="006C225F"/>
    <w:rsid w:val="006C74DE"/>
    <w:rsid w:val="006D51E8"/>
    <w:rsid w:val="006D5A97"/>
    <w:rsid w:val="006E1AD5"/>
    <w:rsid w:val="006E4A7A"/>
    <w:rsid w:val="006E688E"/>
    <w:rsid w:val="006E6C49"/>
    <w:rsid w:val="006F6224"/>
    <w:rsid w:val="006F7F2A"/>
    <w:rsid w:val="0070314A"/>
    <w:rsid w:val="00705167"/>
    <w:rsid w:val="007060AF"/>
    <w:rsid w:val="00713FF2"/>
    <w:rsid w:val="00720081"/>
    <w:rsid w:val="00720E3C"/>
    <w:rsid w:val="00721402"/>
    <w:rsid w:val="00723D9B"/>
    <w:rsid w:val="007308B8"/>
    <w:rsid w:val="007362A5"/>
    <w:rsid w:val="00737F57"/>
    <w:rsid w:val="0074219A"/>
    <w:rsid w:val="0074225C"/>
    <w:rsid w:val="007508BD"/>
    <w:rsid w:val="00762853"/>
    <w:rsid w:val="0076482E"/>
    <w:rsid w:val="007674D4"/>
    <w:rsid w:val="00775979"/>
    <w:rsid w:val="007874EC"/>
    <w:rsid w:val="00790770"/>
    <w:rsid w:val="00795CB4"/>
    <w:rsid w:val="007A2C8D"/>
    <w:rsid w:val="007A31E4"/>
    <w:rsid w:val="007A4891"/>
    <w:rsid w:val="007B05AA"/>
    <w:rsid w:val="007B0F49"/>
    <w:rsid w:val="007D2848"/>
    <w:rsid w:val="007E176D"/>
    <w:rsid w:val="007E28E6"/>
    <w:rsid w:val="007E4EE7"/>
    <w:rsid w:val="007E5CF5"/>
    <w:rsid w:val="007F021D"/>
    <w:rsid w:val="007F0B20"/>
    <w:rsid w:val="007F22FA"/>
    <w:rsid w:val="00800360"/>
    <w:rsid w:val="00800DF2"/>
    <w:rsid w:val="00804E5A"/>
    <w:rsid w:val="0080517F"/>
    <w:rsid w:val="00815AF8"/>
    <w:rsid w:val="008179CF"/>
    <w:rsid w:val="0081D577"/>
    <w:rsid w:val="00823790"/>
    <w:rsid w:val="00823A55"/>
    <w:rsid w:val="008266A6"/>
    <w:rsid w:val="00834008"/>
    <w:rsid w:val="00834425"/>
    <w:rsid w:val="00834EE6"/>
    <w:rsid w:val="00835683"/>
    <w:rsid w:val="00836C9D"/>
    <w:rsid w:val="00841FFF"/>
    <w:rsid w:val="00844701"/>
    <w:rsid w:val="00844A53"/>
    <w:rsid w:val="00845820"/>
    <w:rsid w:val="008671C3"/>
    <w:rsid w:val="00871DD6"/>
    <w:rsid w:val="008769FB"/>
    <w:rsid w:val="00881910"/>
    <w:rsid w:val="008867BD"/>
    <w:rsid w:val="00891352"/>
    <w:rsid w:val="00895989"/>
    <w:rsid w:val="008A1D30"/>
    <w:rsid w:val="008A1D8F"/>
    <w:rsid w:val="008A40A0"/>
    <w:rsid w:val="008A59B3"/>
    <w:rsid w:val="008A780D"/>
    <w:rsid w:val="008C15B1"/>
    <w:rsid w:val="008C3EE8"/>
    <w:rsid w:val="008D7E49"/>
    <w:rsid w:val="008F3AF9"/>
    <w:rsid w:val="008F5C5F"/>
    <w:rsid w:val="008F7C7B"/>
    <w:rsid w:val="009118BC"/>
    <w:rsid w:val="0091199E"/>
    <w:rsid w:val="00911E08"/>
    <w:rsid w:val="00912E16"/>
    <w:rsid w:val="0091752B"/>
    <w:rsid w:val="00921240"/>
    <w:rsid w:val="0092246E"/>
    <w:rsid w:val="0093129B"/>
    <w:rsid w:val="0093146C"/>
    <w:rsid w:val="00941994"/>
    <w:rsid w:val="00943012"/>
    <w:rsid w:val="0094425D"/>
    <w:rsid w:val="00945038"/>
    <w:rsid w:val="00945A6E"/>
    <w:rsid w:val="00952983"/>
    <w:rsid w:val="0095614B"/>
    <w:rsid w:val="00957AD1"/>
    <w:rsid w:val="00964F4B"/>
    <w:rsid w:val="0096744E"/>
    <w:rsid w:val="00967D9D"/>
    <w:rsid w:val="00975C91"/>
    <w:rsid w:val="00981691"/>
    <w:rsid w:val="009911EF"/>
    <w:rsid w:val="009943D9"/>
    <w:rsid w:val="009955CD"/>
    <w:rsid w:val="00998218"/>
    <w:rsid w:val="009A155A"/>
    <w:rsid w:val="009A1670"/>
    <w:rsid w:val="009A591C"/>
    <w:rsid w:val="009A6F0D"/>
    <w:rsid w:val="009B06E7"/>
    <w:rsid w:val="009B4573"/>
    <w:rsid w:val="009C051E"/>
    <w:rsid w:val="009C0B86"/>
    <w:rsid w:val="009C1447"/>
    <w:rsid w:val="009D10E5"/>
    <w:rsid w:val="009D2BCC"/>
    <w:rsid w:val="009D49BE"/>
    <w:rsid w:val="009E157C"/>
    <w:rsid w:val="009E43A6"/>
    <w:rsid w:val="009E7C95"/>
    <w:rsid w:val="009F26BC"/>
    <w:rsid w:val="009F71D0"/>
    <w:rsid w:val="009F7DDA"/>
    <w:rsid w:val="00A09347"/>
    <w:rsid w:val="00A13978"/>
    <w:rsid w:val="00A15552"/>
    <w:rsid w:val="00A161BD"/>
    <w:rsid w:val="00A22324"/>
    <w:rsid w:val="00A22C3F"/>
    <w:rsid w:val="00A43652"/>
    <w:rsid w:val="00A44768"/>
    <w:rsid w:val="00A44961"/>
    <w:rsid w:val="00A47617"/>
    <w:rsid w:val="00A47E81"/>
    <w:rsid w:val="00A52D64"/>
    <w:rsid w:val="00A54720"/>
    <w:rsid w:val="00A54FB2"/>
    <w:rsid w:val="00A5533A"/>
    <w:rsid w:val="00A56065"/>
    <w:rsid w:val="00A64899"/>
    <w:rsid w:val="00A662C8"/>
    <w:rsid w:val="00A7137F"/>
    <w:rsid w:val="00A71E1E"/>
    <w:rsid w:val="00A72313"/>
    <w:rsid w:val="00A72B47"/>
    <w:rsid w:val="00A753CD"/>
    <w:rsid w:val="00A8207E"/>
    <w:rsid w:val="00A82456"/>
    <w:rsid w:val="00A82D38"/>
    <w:rsid w:val="00A83583"/>
    <w:rsid w:val="00A86458"/>
    <w:rsid w:val="00A87555"/>
    <w:rsid w:val="00A96684"/>
    <w:rsid w:val="00AA5DC0"/>
    <w:rsid w:val="00AA65FC"/>
    <w:rsid w:val="00AA76A0"/>
    <w:rsid w:val="00AA7C68"/>
    <w:rsid w:val="00AB1424"/>
    <w:rsid w:val="00AB2451"/>
    <w:rsid w:val="00AB3588"/>
    <w:rsid w:val="00AB68BF"/>
    <w:rsid w:val="00AC35B8"/>
    <w:rsid w:val="00AC46E0"/>
    <w:rsid w:val="00AC46F9"/>
    <w:rsid w:val="00AC5B49"/>
    <w:rsid w:val="00AD2798"/>
    <w:rsid w:val="00AD2CA6"/>
    <w:rsid w:val="00AD6644"/>
    <w:rsid w:val="00AE20CD"/>
    <w:rsid w:val="00AE6C60"/>
    <w:rsid w:val="00AE73E6"/>
    <w:rsid w:val="00AF4AD1"/>
    <w:rsid w:val="00B01C00"/>
    <w:rsid w:val="00B03E66"/>
    <w:rsid w:val="00B130E3"/>
    <w:rsid w:val="00B144DC"/>
    <w:rsid w:val="00B24DFD"/>
    <w:rsid w:val="00B327F2"/>
    <w:rsid w:val="00B32D5B"/>
    <w:rsid w:val="00B33A8B"/>
    <w:rsid w:val="00B375CA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4FA"/>
    <w:rsid w:val="00B56705"/>
    <w:rsid w:val="00B56C10"/>
    <w:rsid w:val="00B57151"/>
    <w:rsid w:val="00B70075"/>
    <w:rsid w:val="00B7103E"/>
    <w:rsid w:val="00B74D9D"/>
    <w:rsid w:val="00B76E7B"/>
    <w:rsid w:val="00B850BB"/>
    <w:rsid w:val="00B93FCC"/>
    <w:rsid w:val="00BA09D3"/>
    <w:rsid w:val="00BA1B91"/>
    <w:rsid w:val="00BA3F00"/>
    <w:rsid w:val="00BA58BF"/>
    <w:rsid w:val="00BC7B93"/>
    <w:rsid w:val="00BD59F0"/>
    <w:rsid w:val="00BE015A"/>
    <w:rsid w:val="00BE0229"/>
    <w:rsid w:val="00BE2063"/>
    <w:rsid w:val="00BE2E43"/>
    <w:rsid w:val="00BE5722"/>
    <w:rsid w:val="00BF37B6"/>
    <w:rsid w:val="00BF5273"/>
    <w:rsid w:val="00C042A9"/>
    <w:rsid w:val="00C0446A"/>
    <w:rsid w:val="00C11BEC"/>
    <w:rsid w:val="00C126B5"/>
    <w:rsid w:val="00C159E5"/>
    <w:rsid w:val="00C210D2"/>
    <w:rsid w:val="00C21C7F"/>
    <w:rsid w:val="00C2298F"/>
    <w:rsid w:val="00C26B72"/>
    <w:rsid w:val="00C342EA"/>
    <w:rsid w:val="00C421DE"/>
    <w:rsid w:val="00C4565F"/>
    <w:rsid w:val="00C518DF"/>
    <w:rsid w:val="00C55EA1"/>
    <w:rsid w:val="00C763AE"/>
    <w:rsid w:val="00C82F3E"/>
    <w:rsid w:val="00C84364"/>
    <w:rsid w:val="00C946A9"/>
    <w:rsid w:val="00C949F5"/>
    <w:rsid w:val="00C95CAC"/>
    <w:rsid w:val="00C96F4E"/>
    <w:rsid w:val="00CA0551"/>
    <w:rsid w:val="00CA15C3"/>
    <w:rsid w:val="00CA2E94"/>
    <w:rsid w:val="00CC0AD4"/>
    <w:rsid w:val="00CC0DB8"/>
    <w:rsid w:val="00CC3FE8"/>
    <w:rsid w:val="00CC7205"/>
    <w:rsid w:val="00CD3D05"/>
    <w:rsid w:val="00CE01B5"/>
    <w:rsid w:val="00CE7625"/>
    <w:rsid w:val="00CF061F"/>
    <w:rsid w:val="00CF23CB"/>
    <w:rsid w:val="00D03E7D"/>
    <w:rsid w:val="00D0E254"/>
    <w:rsid w:val="00D10234"/>
    <w:rsid w:val="00D124DB"/>
    <w:rsid w:val="00D13468"/>
    <w:rsid w:val="00D20C5D"/>
    <w:rsid w:val="00D25BE5"/>
    <w:rsid w:val="00D3184E"/>
    <w:rsid w:val="00D43745"/>
    <w:rsid w:val="00D5031D"/>
    <w:rsid w:val="00D65777"/>
    <w:rsid w:val="00D7061C"/>
    <w:rsid w:val="00D71FB6"/>
    <w:rsid w:val="00D73075"/>
    <w:rsid w:val="00D75DBE"/>
    <w:rsid w:val="00D76848"/>
    <w:rsid w:val="00D84575"/>
    <w:rsid w:val="00D87D66"/>
    <w:rsid w:val="00D902B2"/>
    <w:rsid w:val="00D90832"/>
    <w:rsid w:val="00D92522"/>
    <w:rsid w:val="00D94479"/>
    <w:rsid w:val="00D96E03"/>
    <w:rsid w:val="00DA14FA"/>
    <w:rsid w:val="00DA2E27"/>
    <w:rsid w:val="00DA5415"/>
    <w:rsid w:val="00DB02DE"/>
    <w:rsid w:val="00DB0580"/>
    <w:rsid w:val="00DB6A46"/>
    <w:rsid w:val="00DB6AC4"/>
    <w:rsid w:val="00DC1730"/>
    <w:rsid w:val="00DC283E"/>
    <w:rsid w:val="00DC582B"/>
    <w:rsid w:val="00DC7A4C"/>
    <w:rsid w:val="00DE1624"/>
    <w:rsid w:val="00DE4477"/>
    <w:rsid w:val="00DE532E"/>
    <w:rsid w:val="00DF6C2B"/>
    <w:rsid w:val="00DF6DFD"/>
    <w:rsid w:val="00DF7CED"/>
    <w:rsid w:val="00E0699A"/>
    <w:rsid w:val="00E22980"/>
    <w:rsid w:val="00E23DD5"/>
    <w:rsid w:val="00E322E2"/>
    <w:rsid w:val="00E34E1B"/>
    <w:rsid w:val="00E41552"/>
    <w:rsid w:val="00E425BA"/>
    <w:rsid w:val="00E50917"/>
    <w:rsid w:val="00E51364"/>
    <w:rsid w:val="00E52ECF"/>
    <w:rsid w:val="00E54C74"/>
    <w:rsid w:val="00E73DF9"/>
    <w:rsid w:val="00E74023"/>
    <w:rsid w:val="00E77447"/>
    <w:rsid w:val="00E7C5EC"/>
    <w:rsid w:val="00E83FA1"/>
    <w:rsid w:val="00E86FB6"/>
    <w:rsid w:val="00E87FF6"/>
    <w:rsid w:val="00E90F78"/>
    <w:rsid w:val="00E94D37"/>
    <w:rsid w:val="00E975AC"/>
    <w:rsid w:val="00EA1993"/>
    <w:rsid w:val="00EA4765"/>
    <w:rsid w:val="00EB0F33"/>
    <w:rsid w:val="00EB5EDB"/>
    <w:rsid w:val="00EB6D57"/>
    <w:rsid w:val="00EC439A"/>
    <w:rsid w:val="00EC66E8"/>
    <w:rsid w:val="00EC68C2"/>
    <w:rsid w:val="00EC748F"/>
    <w:rsid w:val="00EC7787"/>
    <w:rsid w:val="00ED0903"/>
    <w:rsid w:val="00ED1965"/>
    <w:rsid w:val="00ED63DD"/>
    <w:rsid w:val="00ED650A"/>
    <w:rsid w:val="00EE1E0E"/>
    <w:rsid w:val="00EE4F07"/>
    <w:rsid w:val="00EF72A5"/>
    <w:rsid w:val="00F04F32"/>
    <w:rsid w:val="00F102E0"/>
    <w:rsid w:val="00F17EE9"/>
    <w:rsid w:val="00F30FE4"/>
    <w:rsid w:val="00F319C4"/>
    <w:rsid w:val="00F338E8"/>
    <w:rsid w:val="00F3454C"/>
    <w:rsid w:val="00F35D7F"/>
    <w:rsid w:val="00F36911"/>
    <w:rsid w:val="00F37B31"/>
    <w:rsid w:val="00F432B3"/>
    <w:rsid w:val="00F4335A"/>
    <w:rsid w:val="00F47197"/>
    <w:rsid w:val="00F47F6D"/>
    <w:rsid w:val="00F5242D"/>
    <w:rsid w:val="00F651DE"/>
    <w:rsid w:val="00F70DDB"/>
    <w:rsid w:val="00F72E87"/>
    <w:rsid w:val="00F74153"/>
    <w:rsid w:val="00F77F58"/>
    <w:rsid w:val="00F906E3"/>
    <w:rsid w:val="00F92E6A"/>
    <w:rsid w:val="00F93056"/>
    <w:rsid w:val="00F97A9B"/>
    <w:rsid w:val="00FA30F0"/>
    <w:rsid w:val="00FA32C8"/>
    <w:rsid w:val="00FA3CF0"/>
    <w:rsid w:val="00FB2A2A"/>
    <w:rsid w:val="00FB415E"/>
    <w:rsid w:val="00FB7B20"/>
    <w:rsid w:val="00FC1924"/>
    <w:rsid w:val="00FC5CB0"/>
    <w:rsid w:val="00FD5CC8"/>
    <w:rsid w:val="00FD7108"/>
    <w:rsid w:val="00FE0E1E"/>
    <w:rsid w:val="00FE6226"/>
    <w:rsid w:val="00FF1AD4"/>
    <w:rsid w:val="010ADEFE"/>
    <w:rsid w:val="011CBBF8"/>
    <w:rsid w:val="0120E998"/>
    <w:rsid w:val="01397649"/>
    <w:rsid w:val="013BE82B"/>
    <w:rsid w:val="014E2891"/>
    <w:rsid w:val="01530D5E"/>
    <w:rsid w:val="015C6983"/>
    <w:rsid w:val="01AF8909"/>
    <w:rsid w:val="01B0AE6B"/>
    <w:rsid w:val="01CFA8BF"/>
    <w:rsid w:val="021BC583"/>
    <w:rsid w:val="02323CAD"/>
    <w:rsid w:val="02369220"/>
    <w:rsid w:val="0254CFDE"/>
    <w:rsid w:val="0282338E"/>
    <w:rsid w:val="029ED593"/>
    <w:rsid w:val="02B59383"/>
    <w:rsid w:val="02C8BD3E"/>
    <w:rsid w:val="03013A4E"/>
    <w:rsid w:val="03256BF6"/>
    <w:rsid w:val="03374A5E"/>
    <w:rsid w:val="035573D6"/>
    <w:rsid w:val="0394FBB8"/>
    <w:rsid w:val="0399E047"/>
    <w:rsid w:val="039BA05A"/>
    <w:rsid w:val="039CCF4A"/>
    <w:rsid w:val="039E1FFD"/>
    <w:rsid w:val="03ABA047"/>
    <w:rsid w:val="03C40C03"/>
    <w:rsid w:val="03D6558B"/>
    <w:rsid w:val="03E1C6D1"/>
    <w:rsid w:val="03FC1CFD"/>
    <w:rsid w:val="040F68E2"/>
    <w:rsid w:val="04142B3A"/>
    <w:rsid w:val="041A247A"/>
    <w:rsid w:val="043564C6"/>
    <w:rsid w:val="04499251"/>
    <w:rsid w:val="045395D8"/>
    <w:rsid w:val="04566ACF"/>
    <w:rsid w:val="046360E9"/>
    <w:rsid w:val="04733B84"/>
    <w:rsid w:val="047464EF"/>
    <w:rsid w:val="04923B60"/>
    <w:rsid w:val="04929275"/>
    <w:rsid w:val="0496C634"/>
    <w:rsid w:val="0499DBBA"/>
    <w:rsid w:val="04AFDAC9"/>
    <w:rsid w:val="04CC3560"/>
    <w:rsid w:val="0500669F"/>
    <w:rsid w:val="0507E2D2"/>
    <w:rsid w:val="0524BFE6"/>
    <w:rsid w:val="052711B3"/>
    <w:rsid w:val="052D1CE0"/>
    <w:rsid w:val="053D7A8A"/>
    <w:rsid w:val="0543E2E5"/>
    <w:rsid w:val="0556FA19"/>
    <w:rsid w:val="056FDD00"/>
    <w:rsid w:val="05810299"/>
    <w:rsid w:val="059458AD"/>
    <w:rsid w:val="059A8E54"/>
    <w:rsid w:val="05A97413"/>
    <w:rsid w:val="05C769F1"/>
    <w:rsid w:val="05D3E4AA"/>
    <w:rsid w:val="0621AB91"/>
    <w:rsid w:val="065E58D5"/>
    <w:rsid w:val="06621346"/>
    <w:rsid w:val="0668845E"/>
    <w:rsid w:val="066A3385"/>
    <w:rsid w:val="0673D315"/>
    <w:rsid w:val="068F5FCB"/>
    <w:rsid w:val="06D01CAA"/>
    <w:rsid w:val="06D74D08"/>
    <w:rsid w:val="06F78251"/>
    <w:rsid w:val="0706D208"/>
    <w:rsid w:val="070E65FC"/>
    <w:rsid w:val="072F4A5F"/>
    <w:rsid w:val="07672B1C"/>
    <w:rsid w:val="076D990D"/>
    <w:rsid w:val="077C3675"/>
    <w:rsid w:val="07977BB2"/>
    <w:rsid w:val="07A897D6"/>
    <w:rsid w:val="07BB0703"/>
    <w:rsid w:val="07C415D1"/>
    <w:rsid w:val="07C9E892"/>
    <w:rsid w:val="07E38C8A"/>
    <w:rsid w:val="07E679BF"/>
    <w:rsid w:val="07E7960C"/>
    <w:rsid w:val="07FED5FE"/>
    <w:rsid w:val="081840D3"/>
    <w:rsid w:val="0830D9D7"/>
    <w:rsid w:val="0840F757"/>
    <w:rsid w:val="08789836"/>
    <w:rsid w:val="0881C21D"/>
    <w:rsid w:val="08933BE1"/>
    <w:rsid w:val="089845C1"/>
    <w:rsid w:val="08A8D80D"/>
    <w:rsid w:val="08DE918E"/>
    <w:rsid w:val="08FCEAD4"/>
    <w:rsid w:val="090ACF92"/>
    <w:rsid w:val="09111E87"/>
    <w:rsid w:val="0917B13F"/>
    <w:rsid w:val="091F0C71"/>
    <w:rsid w:val="09306A4D"/>
    <w:rsid w:val="095471AC"/>
    <w:rsid w:val="0962DCC2"/>
    <w:rsid w:val="098629BD"/>
    <w:rsid w:val="09A075CF"/>
    <w:rsid w:val="09A0DC6A"/>
    <w:rsid w:val="09F5E50B"/>
    <w:rsid w:val="09F9DD9B"/>
    <w:rsid w:val="09FEE3B8"/>
    <w:rsid w:val="0A1586F0"/>
    <w:rsid w:val="0A1707E1"/>
    <w:rsid w:val="0A173B52"/>
    <w:rsid w:val="0A1A252A"/>
    <w:rsid w:val="0A1D1CC7"/>
    <w:rsid w:val="0AC4BFFB"/>
    <w:rsid w:val="0AC7202E"/>
    <w:rsid w:val="0ACA543E"/>
    <w:rsid w:val="0B1B2D4C"/>
    <w:rsid w:val="0B1D0FA4"/>
    <w:rsid w:val="0B2A4EE1"/>
    <w:rsid w:val="0B564401"/>
    <w:rsid w:val="0B626DC8"/>
    <w:rsid w:val="0B6E57B2"/>
    <w:rsid w:val="0B8DE3AD"/>
    <w:rsid w:val="0B99B7A7"/>
    <w:rsid w:val="0BA287AE"/>
    <w:rsid w:val="0BABB187"/>
    <w:rsid w:val="0BBDD158"/>
    <w:rsid w:val="0BEAC8BF"/>
    <w:rsid w:val="0BEBA92E"/>
    <w:rsid w:val="0C01CCEC"/>
    <w:rsid w:val="0C1B9C08"/>
    <w:rsid w:val="0C2FCAA8"/>
    <w:rsid w:val="0C3DD4CD"/>
    <w:rsid w:val="0C3F7A90"/>
    <w:rsid w:val="0C72EA11"/>
    <w:rsid w:val="0C86662A"/>
    <w:rsid w:val="0C8E9F31"/>
    <w:rsid w:val="0CA18604"/>
    <w:rsid w:val="0CDFCA6E"/>
    <w:rsid w:val="0CE6521B"/>
    <w:rsid w:val="0D66AD04"/>
    <w:rsid w:val="0D766764"/>
    <w:rsid w:val="0DA5D3FD"/>
    <w:rsid w:val="0DB365B7"/>
    <w:rsid w:val="0DCE3D86"/>
    <w:rsid w:val="0DD6D075"/>
    <w:rsid w:val="0DE01AE7"/>
    <w:rsid w:val="0DEA8466"/>
    <w:rsid w:val="0DF538A5"/>
    <w:rsid w:val="0E00DC99"/>
    <w:rsid w:val="0E092337"/>
    <w:rsid w:val="0E0974D6"/>
    <w:rsid w:val="0E16A7F8"/>
    <w:rsid w:val="0E1C819E"/>
    <w:rsid w:val="0E236F85"/>
    <w:rsid w:val="0E3C32AE"/>
    <w:rsid w:val="0E74D456"/>
    <w:rsid w:val="0EA469B0"/>
    <w:rsid w:val="0EA637BE"/>
    <w:rsid w:val="0EB2BCB8"/>
    <w:rsid w:val="0EE4378A"/>
    <w:rsid w:val="0EEC4DCD"/>
    <w:rsid w:val="0EF89237"/>
    <w:rsid w:val="0EFA5371"/>
    <w:rsid w:val="0F0569A9"/>
    <w:rsid w:val="0F7D73FB"/>
    <w:rsid w:val="0F913E35"/>
    <w:rsid w:val="0F95F223"/>
    <w:rsid w:val="0FA39325"/>
    <w:rsid w:val="0FA59655"/>
    <w:rsid w:val="0FAA8AD3"/>
    <w:rsid w:val="0FD80D1E"/>
    <w:rsid w:val="0FDE5950"/>
    <w:rsid w:val="10113F9F"/>
    <w:rsid w:val="1018B3C1"/>
    <w:rsid w:val="1025BE62"/>
    <w:rsid w:val="1064B14C"/>
    <w:rsid w:val="108007EB"/>
    <w:rsid w:val="10845CBA"/>
    <w:rsid w:val="1089F528"/>
    <w:rsid w:val="108FB414"/>
    <w:rsid w:val="1090FDE4"/>
    <w:rsid w:val="109623D2"/>
    <w:rsid w:val="10ACA397"/>
    <w:rsid w:val="10D39982"/>
    <w:rsid w:val="10EE6A42"/>
    <w:rsid w:val="111AFADE"/>
    <w:rsid w:val="111BAB5C"/>
    <w:rsid w:val="113C2FD0"/>
    <w:rsid w:val="11495366"/>
    <w:rsid w:val="1150484E"/>
    <w:rsid w:val="1153529A"/>
    <w:rsid w:val="1157960B"/>
    <w:rsid w:val="116149B9"/>
    <w:rsid w:val="117D0791"/>
    <w:rsid w:val="118D6FB3"/>
    <w:rsid w:val="11A2FD9B"/>
    <w:rsid w:val="11B48422"/>
    <w:rsid w:val="11C8142A"/>
    <w:rsid w:val="11CB1C2A"/>
    <w:rsid w:val="11D24F98"/>
    <w:rsid w:val="11F43E7B"/>
    <w:rsid w:val="120E2E96"/>
    <w:rsid w:val="120EB9EA"/>
    <w:rsid w:val="1213484A"/>
    <w:rsid w:val="122F87E1"/>
    <w:rsid w:val="1232D36D"/>
    <w:rsid w:val="126F69E3"/>
    <w:rsid w:val="1270759F"/>
    <w:rsid w:val="127886F5"/>
    <w:rsid w:val="1282DB9E"/>
    <w:rsid w:val="129FAB34"/>
    <w:rsid w:val="12C665CF"/>
    <w:rsid w:val="12E3371F"/>
    <w:rsid w:val="130B341F"/>
    <w:rsid w:val="1311C411"/>
    <w:rsid w:val="131D70CD"/>
    <w:rsid w:val="132993F7"/>
    <w:rsid w:val="13333CB3"/>
    <w:rsid w:val="134E4B85"/>
    <w:rsid w:val="135511F4"/>
    <w:rsid w:val="137FCF87"/>
    <w:rsid w:val="1381E0C9"/>
    <w:rsid w:val="13962037"/>
    <w:rsid w:val="13B6C36C"/>
    <w:rsid w:val="13B7A8AD"/>
    <w:rsid w:val="13CD443A"/>
    <w:rsid w:val="13CEAF33"/>
    <w:rsid w:val="13CF0D96"/>
    <w:rsid w:val="13E8864B"/>
    <w:rsid w:val="14347099"/>
    <w:rsid w:val="1453D74A"/>
    <w:rsid w:val="145AA296"/>
    <w:rsid w:val="149520FA"/>
    <w:rsid w:val="14A2D4C1"/>
    <w:rsid w:val="14B51EFE"/>
    <w:rsid w:val="14B61814"/>
    <w:rsid w:val="14BEC264"/>
    <w:rsid w:val="14D1FEAD"/>
    <w:rsid w:val="1517BB12"/>
    <w:rsid w:val="151DBABA"/>
    <w:rsid w:val="154017B5"/>
    <w:rsid w:val="15480B73"/>
    <w:rsid w:val="1576002E"/>
    <w:rsid w:val="157AEDC4"/>
    <w:rsid w:val="15C36E90"/>
    <w:rsid w:val="15D81DAA"/>
    <w:rsid w:val="15F60DB4"/>
    <w:rsid w:val="15F71FFE"/>
    <w:rsid w:val="1606464D"/>
    <w:rsid w:val="16104FFF"/>
    <w:rsid w:val="161AA012"/>
    <w:rsid w:val="1638947E"/>
    <w:rsid w:val="164D9AD4"/>
    <w:rsid w:val="16509AC4"/>
    <w:rsid w:val="1669C321"/>
    <w:rsid w:val="167F0AF0"/>
    <w:rsid w:val="16979AD7"/>
    <w:rsid w:val="16B33422"/>
    <w:rsid w:val="16DF4CDD"/>
    <w:rsid w:val="16E835F6"/>
    <w:rsid w:val="16EE642E"/>
    <w:rsid w:val="16F79448"/>
    <w:rsid w:val="17158E94"/>
    <w:rsid w:val="17420592"/>
    <w:rsid w:val="177E182E"/>
    <w:rsid w:val="17D6A2BD"/>
    <w:rsid w:val="17D8F52A"/>
    <w:rsid w:val="17DC7D9C"/>
    <w:rsid w:val="17F9B593"/>
    <w:rsid w:val="17FFF2BE"/>
    <w:rsid w:val="1803D017"/>
    <w:rsid w:val="18145421"/>
    <w:rsid w:val="18177926"/>
    <w:rsid w:val="18465B91"/>
    <w:rsid w:val="18512E53"/>
    <w:rsid w:val="185CB81C"/>
    <w:rsid w:val="1860AFBE"/>
    <w:rsid w:val="188706FF"/>
    <w:rsid w:val="18E09101"/>
    <w:rsid w:val="19022091"/>
    <w:rsid w:val="1903F8D9"/>
    <w:rsid w:val="19417397"/>
    <w:rsid w:val="1950E9F7"/>
    <w:rsid w:val="1976239F"/>
    <w:rsid w:val="19F89659"/>
    <w:rsid w:val="1A10DA01"/>
    <w:rsid w:val="1A2938A7"/>
    <w:rsid w:val="1A3C0A1A"/>
    <w:rsid w:val="1A48B296"/>
    <w:rsid w:val="1A4EAC3E"/>
    <w:rsid w:val="1A546BAA"/>
    <w:rsid w:val="1A7F13B0"/>
    <w:rsid w:val="1A92B339"/>
    <w:rsid w:val="1AA41E6C"/>
    <w:rsid w:val="1AAEC881"/>
    <w:rsid w:val="1AB573BA"/>
    <w:rsid w:val="1AC0F354"/>
    <w:rsid w:val="1ADBDB98"/>
    <w:rsid w:val="1AED3D7A"/>
    <w:rsid w:val="1AF0098D"/>
    <w:rsid w:val="1AF277CF"/>
    <w:rsid w:val="1B21B8E7"/>
    <w:rsid w:val="1B45D0F2"/>
    <w:rsid w:val="1B4F9F6E"/>
    <w:rsid w:val="1B5251C3"/>
    <w:rsid w:val="1B64B807"/>
    <w:rsid w:val="1B7979CB"/>
    <w:rsid w:val="1B7B3F94"/>
    <w:rsid w:val="1B7B7DCD"/>
    <w:rsid w:val="1B868BE9"/>
    <w:rsid w:val="1B8C96D9"/>
    <w:rsid w:val="1B9240D1"/>
    <w:rsid w:val="1BA7E615"/>
    <w:rsid w:val="1BB258F5"/>
    <w:rsid w:val="1BC46EAB"/>
    <w:rsid w:val="1BE9C08A"/>
    <w:rsid w:val="1BEE2E1C"/>
    <w:rsid w:val="1C026B24"/>
    <w:rsid w:val="1C068291"/>
    <w:rsid w:val="1C135DEE"/>
    <w:rsid w:val="1C263208"/>
    <w:rsid w:val="1C5CF6C6"/>
    <w:rsid w:val="1C6608A6"/>
    <w:rsid w:val="1C6D3CBE"/>
    <w:rsid w:val="1CA8CA69"/>
    <w:rsid w:val="1CACF351"/>
    <w:rsid w:val="1CB6E0DD"/>
    <w:rsid w:val="1CB84BF2"/>
    <w:rsid w:val="1CD4044E"/>
    <w:rsid w:val="1CD43AD6"/>
    <w:rsid w:val="1CD5DBB0"/>
    <w:rsid w:val="1CDC1AFD"/>
    <w:rsid w:val="1CF47B8A"/>
    <w:rsid w:val="1D10BB1E"/>
    <w:rsid w:val="1D16431D"/>
    <w:rsid w:val="1D79449D"/>
    <w:rsid w:val="1D7F0A77"/>
    <w:rsid w:val="1D98AC45"/>
    <w:rsid w:val="1D993E85"/>
    <w:rsid w:val="1DAE73F9"/>
    <w:rsid w:val="1DB5AF7D"/>
    <w:rsid w:val="1DD8846B"/>
    <w:rsid w:val="1DEA4AA2"/>
    <w:rsid w:val="1DED3DBA"/>
    <w:rsid w:val="1E05D50B"/>
    <w:rsid w:val="1E3A991C"/>
    <w:rsid w:val="1E3DE87E"/>
    <w:rsid w:val="1E4B5EB6"/>
    <w:rsid w:val="1E632526"/>
    <w:rsid w:val="1E803A7B"/>
    <w:rsid w:val="1EF4AFBB"/>
    <w:rsid w:val="1F07C77E"/>
    <w:rsid w:val="1F149329"/>
    <w:rsid w:val="1F261CDA"/>
    <w:rsid w:val="1F39B11F"/>
    <w:rsid w:val="1F405044"/>
    <w:rsid w:val="1F438C6E"/>
    <w:rsid w:val="1F459B5C"/>
    <w:rsid w:val="1F7BE3F0"/>
    <w:rsid w:val="1F83F44F"/>
    <w:rsid w:val="1FA342CF"/>
    <w:rsid w:val="1FA4DD80"/>
    <w:rsid w:val="1FB338F1"/>
    <w:rsid w:val="1FB5FE6D"/>
    <w:rsid w:val="1FD43DE0"/>
    <w:rsid w:val="1FD9D6FA"/>
    <w:rsid w:val="1FDABCEE"/>
    <w:rsid w:val="1FF2B76A"/>
    <w:rsid w:val="200A237E"/>
    <w:rsid w:val="2015BD8C"/>
    <w:rsid w:val="202A938C"/>
    <w:rsid w:val="2030B981"/>
    <w:rsid w:val="2050F3E4"/>
    <w:rsid w:val="20598ED5"/>
    <w:rsid w:val="205FBCE2"/>
    <w:rsid w:val="2096B5A5"/>
    <w:rsid w:val="20A5F448"/>
    <w:rsid w:val="20D2DB8F"/>
    <w:rsid w:val="20D46F4B"/>
    <w:rsid w:val="210D5ED9"/>
    <w:rsid w:val="21147A41"/>
    <w:rsid w:val="2141804B"/>
    <w:rsid w:val="214250BB"/>
    <w:rsid w:val="214E5AA2"/>
    <w:rsid w:val="2154550A"/>
    <w:rsid w:val="2159A36D"/>
    <w:rsid w:val="21A004F6"/>
    <w:rsid w:val="21AC75C8"/>
    <w:rsid w:val="21FF9A5F"/>
    <w:rsid w:val="2229C726"/>
    <w:rsid w:val="2231398B"/>
    <w:rsid w:val="223179A9"/>
    <w:rsid w:val="22342C51"/>
    <w:rsid w:val="225A6049"/>
    <w:rsid w:val="22937317"/>
    <w:rsid w:val="22A29841"/>
    <w:rsid w:val="22B1F370"/>
    <w:rsid w:val="22B73FE5"/>
    <w:rsid w:val="22D40373"/>
    <w:rsid w:val="22F04363"/>
    <w:rsid w:val="22FC3DBC"/>
    <w:rsid w:val="230105EA"/>
    <w:rsid w:val="2302615B"/>
    <w:rsid w:val="23280B83"/>
    <w:rsid w:val="23562BE1"/>
    <w:rsid w:val="23A5C0D1"/>
    <w:rsid w:val="23C5F063"/>
    <w:rsid w:val="23CB389C"/>
    <w:rsid w:val="23D29085"/>
    <w:rsid w:val="23D8B165"/>
    <w:rsid w:val="23DE1FF6"/>
    <w:rsid w:val="23E79F08"/>
    <w:rsid w:val="23EC8631"/>
    <w:rsid w:val="23ED6F3E"/>
    <w:rsid w:val="23FA8B0D"/>
    <w:rsid w:val="2402E2D3"/>
    <w:rsid w:val="2409B862"/>
    <w:rsid w:val="24112657"/>
    <w:rsid w:val="2447B052"/>
    <w:rsid w:val="247A7D7E"/>
    <w:rsid w:val="248C03D1"/>
    <w:rsid w:val="24A1891C"/>
    <w:rsid w:val="24AB2845"/>
    <w:rsid w:val="24B07D50"/>
    <w:rsid w:val="24CDE678"/>
    <w:rsid w:val="24FFC565"/>
    <w:rsid w:val="252F87DC"/>
    <w:rsid w:val="25375CC7"/>
    <w:rsid w:val="25438058"/>
    <w:rsid w:val="2551BB25"/>
    <w:rsid w:val="25952072"/>
    <w:rsid w:val="259C8FE3"/>
    <w:rsid w:val="25EFBBCF"/>
    <w:rsid w:val="25FE3754"/>
    <w:rsid w:val="25FEC45E"/>
    <w:rsid w:val="26018217"/>
    <w:rsid w:val="2602786C"/>
    <w:rsid w:val="262E9000"/>
    <w:rsid w:val="26311E8B"/>
    <w:rsid w:val="26351746"/>
    <w:rsid w:val="265EB865"/>
    <w:rsid w:val="2675D949"/>
    <w:rsid w:val="26806E70"/>
    <w:rsid w:val="2697662E"/>
    <w:rsid w:val="26AE19AA"/>
    <w:rsid w:val="26D486B8"/>
    <w:rsid w:val="26F25B81"/>
    <w:rsid w:val="26F38F6B"/>
    <w:rsid w:val="27043DF5"/>
    <w:rsid w:val="2720DD46"/>
    <w:rsid w:val="27251000"/>
    <w:rsid w:val="273575F6"/>
    <w:rsid w:val="27569A40"/>
    <w:rsid w:val="275FE001"/>
    <w:rsid w:val="27852070"/>
    <w:rsid w:val="278C0ACD"/>
    <w:rsid w:val="278F9219"/>
    <w:rsid w:val="27C7784D"/>
    <w:rsid w:val="27E01A81"/>
    <w:rsid w:val="27E7A2F1"/>
    <w:rsid w:val="27EA52E3"/>
    <w:rsid w:val="2801A419"/>
    <w:rsid w:val="281BB74C"/>
    <w:rsid w:val="281C0196"/>
    <w:rsid w:val="28506CAD"/>
    <w:rsid w:val="28598F7B"/>
    <w:rsid w:val="285FAAD9"/>
    <w:rsid w:val="28721968"/>
    <w:rsid w:val="28739F87"/>
    <w:rsid w:val="28951726"/>
    <w:rsid w:val="2895C9C7"/>
    <w:rsid w:val="28AD9A76"/>
    <w:rsid w:val="28C9A1CD"/>
    <w:rsid w:val="28E6277D"/>
    <w:rsid w:val="28EA6B2E"/>
    <w:rsid w:val="28EDC9FE"/>
    <w:rsid w:val="294D9BCB"/>
    <w:rsid w:val="298A3420"/>
    <w:rsid w:val="298C6153"/>
    <w:rsid w:val="299BBC52"/>
    <w:rsid w:val="299C88B1"/>
    <w:rsid w:val="29A5A6A6"/>
    <w:rsid w:val="29A671E3"/>
    <w:rsid w:val="29B281AB"/>
    <w:rsid w:val="29B2AA72"/>
    <w:rsid w:val="29B787AD"/>
    <w:rsid w:val="29BF94B2"/>
    <w:rsid w:val="29E60AE7"/>
    <w:rsid w:val="29F5320C"/>
    <w:rsid w:val="29FB7CC0"/>
    <w:rsid w:val="2A352C97"/>
    <w:rsid w:val="2A3686C0"/>
    <w:rsid w:val="2A4F783B"/>
    <w:rsid w:val="2A6C74F6"/>
    <w:rsid w:val="2A730D27"/>
    <w:rsid w:val="2A747C33"/>
    <w:rsid w:val="2A88531F"/>
    <w:rsid w:val="2AB0FFE8"/>
    <w:rsid w:val="2AB311E0"/>
    <w:rsid w:val="2AFB31CA"/>
    <w:rsid w:val="2B1C69AA"/>
    <w:rsid w:val="2B48CB61"/>
    <w:rsid w:val="2B67C056"/>
    <w:rsid w:val="2B6A9D0E"/>
    <w:rsid w:val="2B78D740"/>
    <w:rsid w:val="2BA25C39"/>
    <w:rsid w:val="2BF08D7E"/>
    <w:rsid w:val="2C00A557"/>
    <w:rsid w:val="2C057BBB"/>
    <w:rsid w:val="2C0D8E0E"/>
    <w:rsid w:val="2C1673EE"/>
    <w:rsid w:val="2C227A2F"/>
    <w:rsid w:val="2C2828FF"/>
    <w:rsid w:val="2C79CDB9"/>
    <w:rsid w:val="2C9D38E1"/>
    <w:rsid w:val="2C9F31A5"/>
    <w:rsid w:val="2CA92D2D"/>
    <w:rsid w:val="2CBE1221"/>
    <w:rsid w:val="2CCC4B3B"/>
    <w:rsid w:val="2CF3B90C"/>
    <w:rsid w:val="2CF46AE4"/>
    <w:rsid w:val="2D03EF0E"/>
    <w:rsid w:val="2D13D34B"/>
    <w:rsid w:val="2D13FE6C"/>
    <w:rsid w:val="2D189F88"/>
    <w:rsid w:val="2D945184"/>
    <w:rsid w:val="2D9755ED"/>
    <w:rsid w:val="2DA4B77A"/>
    <w:rsid w:val="2DAA676E"/>
    <w:rsid w:val="2DB36FC3"/>
    <w:rsid w:val="2DC5E8E2"/>
    <w:rsid w:val="2DE167CF"/>
    <w:rsid w:val="2DE6B890"/>
    <w:rsid w:val="2DE9488C"/>
    <w:rsid w:val="2E002C9E"/>
    <w:rsid w:val="2E076120"/>
    <w:rsid w:val="2E3B0206"/>
    <w:rsid w:val="2E4C3CDD"/>
    <w:rsid w:val="2E79BDF9"/>
    <w:rsid w:val="2E80C95A"/>
    <w:rsid w:val="2E840B24"/>
    <w:rsid w:val="2E8CAB7C"/>
    <w:rsid w:val="2E8E7CC2"/>
    <w:rsid w:val="2E98A624"/>
    <w:rsid w:val="2E9CCB03"/>
    <w:rsid w:val="2EA49298"/>
    <w:rsid w:val="2EC7F5AD"/>
    <w:rsid w:val="2EFD3E4E"/>
    <w:rsid w:val="2F1C99C0"/>
    <w:rsid w:val="2F24960D"/>
    <w:rsid w:val="2F263BD0"/>
    <w:rsid w:val="2F422705"/>
    <w:rsid w:val="2F599FF7"/>
    <w:rsid w:val="2F5FC9C1"/>
    <w:rsid w:val="2FBDC090"/>
    <w:rsid w:val="2FD3A037"/>
    <w:rsid w:val="2FE4B3DE"/>
    <w:rsid w:val="2FE8E2FD"/>
    <w:rsid w:val="2FF1574B"/>
    <w:rsid w:val="2FF8CE3E"/>
    <w:rsid w:val="30158E5A"/>
    <w:rsid w:val="302F24A0"/>
    <w:rsid w:val="3032DDC6"/>
    <w:rsid w:val="30499FDC"/>
    <w:rsid w:val="3049AFC4"/>
    <w:rsid w:val="304E8D50"/>
    <w:rsid w:val="307EB16C"/>
    <w:rsid w:val="3084C6A1"/>
    <w:rsid w:val="3088E0B4"/>
    <w:rsid w:val="3094BA3F"/>
    <w:rsid w:val="30B63F12"/>
    <w:rsid w:val="30BED41C"/>
    <w:rsid w:val="30D5EBBC"/>
    <w:rsid w:val="30DC583C"/>
    <w:rsid w:val="30E19DDF"/>
    <w:rsid w:val="30E988C6"/>
    <w:rsid w:val="30FB9A22"/>
    <w:rsid w:val="311DF18E"/>
    <w:rsid w:val="3137828F"/>
    <w:rsid w:val="313B51D8"/>
    <w:rsid w:val="31481B53"/>
    <w:rsid w:val="316C77D0"/>
    <w:rsid w:val="3170FF22"/>
    <w:rsid w:val="317B6254"/>
    <w:rsid w:val="319DC7B6"/>
    <w:rsid w:val="31A97135"/>
    <w:rsid w:val="31B22756"/>
    <w:rsid w:val="31DCFD01"/>
    <w:rsid w:val="31F5EF55"/>
    <w:rsid w:val="32207692"/>
    <w:rsid w:val="32254CFB"/>
    <w:rsid w:val="3225D135"/>
    <w:rsid w:val="32307F33"/>
    <w:rsid w:val="323EB69C"/>
    <w:rsid w:val="3248E1B4"/>
    <w:rsid w:val="32788130"/>
    <w:rsid w:val="328A5D67"/>
    <w:rsid w:val="32A2E4A7"/>
    <w:rsid w:val="32B7D1C8"/>
    <w:rsid w:val="32C7D317"/>
    <w:rsid w:val="32E3B685"/>
    <w:rsid w:val="330BD0E0"/>
    <w:rsid w:val="330DEA6E"/>
    <w:rsid w:val="3310283C"/>
    <w:rsid w:val="332BBF16"/>
    <w:rsid w:val="33306F00"/>
    <w:rsid w:val="3332894A"/>
    <w:rsid w:val="334F6315"/>
    <w:rsid w:val="335238E3"/>
    <w:rsid w:val="336D9C99"/>
    <w:rsid w:val="33A4E305"/>
    <w:rsid w:val="33AAD941"/>
    <w:rsid w:val="340F6826"/>
    <w:rsid w:val="341E1567"/>
    <w:rsid w:val="34451B06"/>
    <w:rsid w:val="34576949"/>
    <w:rsid w:val="34682511"/>
    <w:rsid w:val="3489202B"/>
    <w:rsid w:val="34AB2C37"/>
    <w:rsid w:val="34B40D1D"/>
    <w:rsid w:val="34C827D4"/>
    <w:rsid w:val="34D33F9E"/>
    <w:rsid w:val="3529AA33"/>
    <w:rsid w:val="35645407"/>
    <w:rsid w:val="3583990A"/>
    <w:rsid w:val="358ABC18"/>
    <w:rsid w:val="358D60AD"/>
    <w:rsid w:val="358E5D79"/>
    <w:rsid w:val="35BF5E8B"/>
    <w:rsid w:val="35C59CBB"/>
    <w:rsid w:val="35E62FD1"/>
    <w:rsid w:val="35EC33CC"/>
    <w:rsid w:val="35F2A55B"/>
    <w:rsid w:val="35F3CD8E"/>
    <w:rsid w:val="35FBFDB4"/>
    <w:rsid w:val="35FCF62E"/>
    <w:rsid w:val="35FE7485"/>
    <w:rsid w:val="3617D48D"/>
    <w:rsid w:val="36306667"/>
    <w:rsid w:val="36534E5D"/>
    <w:rsid w:val="3662CFBD"/>
    <w:rsid w:val="36670F20"/>
    <w:rsid w:val="367CE258"/>
    <w:rsid w:val="36825878"/>
    <w:rsid w:val="368428F3"/>
    <w:rsid w:val="36A65971"/>
    <w:rsid w:val="36A8CAF9"/>
    <w:rsid w:val="36A97DD6"/>
    <w:rsid w:val="36ABF514"/>
    <w:rsid w:val="36C7336F"/>
    <w:rsid w:val="36E20DA7"/>
    <w:rsid w:val="36FBF838"/>
    <w:rsid w:val="37135ACC"/>
    <w:rsid w:val="371DD2F0"/>
    <w:rsid w:val="3736145E"/>
    <w:rsid w:val="373E3833"/>
    <w:rsid w:val="3751B6B0"/>
    <w:rsid w:val="37533197"/>
    <w:rsid w:val="37631091"/>
    <w:rsid w:val="376E9B54"/>
    <w:rsid w:val="378400E8"/>
    <w:rsid w:val="378E6537"/>
    <w:rsid w:val="37970C70"/>
    <w:rsid w:val="37E32BEF"/>
    <w:rsid w:val="37F32950"/>
    <w:rsid w:val="3840E33B"/>
    <w:rsid w:val="38510C92"/>
    <w:rsid w:val="389113BF"/>
    <w:rsid w:val="389870FD"/>
    <w:rsid w:val="389AB8F2"/>
    <w:rsid w:val="389E203F"/>
    <w:rsid w:val="38E9094B"/>
    <w:rsid w:val="38EF294F"/>
    <w:rsid w:val="391B0D4B"/>
    <w:rsid w:val="393F0221"/>
    <w:rsid w:val="39450E47"/>
    <w:rsid w:val="39878178"/>
    <w:rsid w:val="399B2E18"/>
    <w:rsid w:val="39D3888A"/>
    <w:rsid w:val="39ED63D7"/>
    <w:rsid w:val="3A1CF04E"/>
    <w:rsid w:val="3A59AB35"/>
    <w:rsid w:val="3A5A2120"/>
    <w:rsid w:val="3A681E60"/>
    <w:rsid w:val="3A738134"/>
    <w:rsid w:val="3A7AC212"/>
    <w:rsid w:val="3A7BCB95"/>
    <w:rsid w:val="3AAC133B"/>
    <w:rsid w:val="3ACB92A0"/>
    <w:rsid w:val="3AD880B2"/>
    <w:rsid w:val="3AEC791A"/>
    <w:rsid w:val="3B07F7F5"/>
    <w:rsid w:val="3B111832"/>
    <w:rsid w:val="3B137158"/>
    <w:rsid w:val="3B19769C"/>
    <w:rsid w:val="3B1F341F"/>
    <w:rsid w:val="3B2BA29A"/>
    <w:rsid w:val="3B313BD7"/>
    <w:rsid w:val="3B33071E"/>
    <w:rsid w:val="3B54D6D2"/>
    <w:rsid w:val="3B79CA94"/>
    <w:rsid w:val="3BB05EC9"/>
    <w:rsid w:val="3BB2DB31"/>
    <w:rsid w:val="3BCA8674"/>
    <w:rsid w:val="3BF09D8E"/>
    <w:rsid w:val="3BF69068"/>
    <w:rsid w:val="3BFC0D2A"/>
    <w:rsid w:val="3C0C5E47"/>
    <w:rsid w:val="3C16F01D"/>
    <w:rsid w:val="3C1D196E"/>
    <w:rsid w:val="3C290B34"/>
    <w:rsid w:val="3C2AEE11"/>
    <w:rsid w:val="3C310F27"/>
    <w:rsid w:val="3C468C1F"/>
    <w:rsid w:val="3C8D9148"/>
    <w:rsid w:val="3C91EB58"/>
    <w:rsid w:val="3CEA989D"/>
    <w:rsid w:val="3D05CB56"/>
    <w:rsid w:val="3D13AA84"/>
    <w:rsid w:val="3D2E1E1C"/>
    <w:rsid w:val="3D32D90A"/>
    <w:rsid w:val="3D577168"/>
    <w:rsid w:val="3D61CA4E"/>
    <w:rsid w:val="3D816943"/>
    <w:rsid w:val="3D88C7AD"/>
    <w:rsid w:val="3D8B079E"/>
    <w:rsid w:val="3D960AA1"/>
    <w:rsid w:val="3DB2256E"/>
    <w:rsid w:val="3DC4304E"/>
    <w:rsid w:val="3DC479D3"/>
    <w:rsid w:val="3DE9458B"/>
    <w:rsid w:val="3DEF5D7C"/>
    <w:rsid w:val="3E018B06"/>
    <w:rsid w:val="3E05A406"/>
    <w:rsid w:val="3E285710"/>
    <w:rsid w:val="3E46BD27"/>
    <w:rsid w:val="3E4BAD7A"/>
    <w:rsid w:val="3E5125D0"/>
    <w:rsid w:val="3E591356"/>
    <w:rsid w:val="3E64724B"/>
    <w:rsid w:val="3E8FE1C3"/>
    <w:rsid w:val="3E99BF58"/>
    <w:rsid w:val="3E9F1C37"/>
    <w:rsid w:val="3EB50CC5"/>
    <w:rsid w:val="3EBD5A89"/>
    <w:rsid w:val="3EDC0C8F"/>
    <w:rsid w:val="3EE1BEFA"/>
    <w:rsid w:val="3EEE4762"/>
    <w:rsid w:val="3EEE84DC"/>
    <w:rsid w:val="3F14AE1B"/>
    <w:rsid w:val="3F1A2C1F"/>
    <w:rsid w:val="3F1D39A4"/>
    <w:rsid w:val="3F23B46A"/>
    <w:rsid w:val="3F3365EF"/>
    <w:rsid w:val="3F490C53"/>
    <w:rsid w:val="3F4E3335"/>
    <w:rsid w:val="3F8B4CEF"/>
    <w:rsid w:val="3F8B96AD"/>
    <w:rsid w:val="3F90F38A"/>
    <w:rsid w:val="3FB9BFED"/>
    <w:rsid w:val="3FD4B3BD"/>
    <w:rsid w:val="3FEA5FD6"/>
    <w:rsid w:val="40094D70"/>
    <w:rsid w:val="401963DB"/>
    <w:rsid w:val="404F6640"/>
    <w:rsid w:val="40678C9D"/>
    <w:rsid w:val="408310BB"/>
    <w:rsid w:val="408F9DEC"/>
    <w:rsid w:val="409632E4"/>
    <w:rsid w:val="409DEDFC"/>
    <w:rsid w:val="40A95C5E"/>
    <w:rsid w:val="40CF7E4D"/>
    <w:rsid w:val="40E2E3D7"/>
    <w:rsid w:val="41034CCA"/>
    <w:rsid w:val="4121A6D2"/>
    <w:rsid w:val="412EC899"/>
    <w:rsid w:val="413DEA7C"/>
    <w:rsid w:val="4143473C"/>
    <w:rsid w:val="419AB787"/>
    <w:rsid w:val="419B21FA"/>
    <w:rsid w:val="419FD06B"/>
    <w:rsid w:val="41A4F584"/>
    <w:rsid w:val="41C293DD"/>
    <w:rsid w:val="41DF4EC4"/>
    <w:rsid w:val="41DFC601"/>
    <w:rsid w:val="420DD254"/>
    <w:rsid w:val="421D5C81"/>
    <w:rsid w:val="422B594B"/>
    <w:rsid w:val="423CC33A"/>
    <w:rsid w:val="425B552C"/>
    <w:rsid w:val="42621D8A"/>
    <w:rsid w:val="42646BC3"/>
    <w:rsid w:val="428FF97C"/>
    <w:rsid w:val="429EFFD2"/>
    <w:rsid w:val="42B0048E"/>
    <w:rsid w:val="42B522F2"/>
    <w:rsid w:val="42B64521"/>
    <w:rsid w:val="42B7D1AB"/>
    <w:rsid w:val="42E30A5F"/>
    <w:rsid w:val="4307208D"/>
    <w:rsid w:val="430B3228"/>
    <w:rsid w:val="43175E73"/>
    <w:rsid w:val="431944B3"/>
    <w:rsid w:val="43217B6E"/>
    <w:rsid w:val="433E1903"/>
    <w:rsid w:val="43604C98"/>
    <w:rsid w:val="438E7E8B"/>
    <w:rsid w:val="43E97080"/>
    <w:rsid w:val="43FA78A9"/>
    <w:rsid w:val="4425E7CA"/>
    <w:rsid w:val="4431DBF6"/>
    <w:rsid w:val="44326A00"/>
    <w:rsid w:val="445A64AB"/>
    <w:rsid w:val="445D0CA1"/>
    <w:rsid w:val="44750255"/>
    <w:rsid w:val="449A5FF9"/>
    <w:rsid w:val="44BCD9A9"/>
    <w:rsid w:val="44C229E2"/>
    <w:rsid w:val="44C57CC7"/>
    <w:rsid w:val="44C62BA4"/>
    <w:rsid w:val="44E0424F"/>
    <w:rsid w:val="44E6C385"/>
    <w:rsid w:val="44EEB10B"/>
    <w:rsid w:val="44F2C505"/>
    <w:rsid w:val="44F774B8"/>
    <w:rsid w:val="450DB090"/>
    <w:rsid w:val="4519FE50"/>
    <w:rsid w:val="45BD74B9"/>
    <w:rsid w:val="45BF4763"/>
    <w:rsid w:val="45C09580"/>
    <w:rsid w:val="45E5F565"/>
    <w:rsid w:val="45EB23AE"/>
    <w:rsid w:val="460AF597"/>
    <w:rsid w:val="4655F2A4"/>
    <w:rsid w:val="46603591"/>
    <w:rsid w:val="46620563"/>
    <w:rsid w:val="469BDA13"/>
    <w:rsid w:val="46ADECD0"/>
    <w:rsid w:val="46B981C4"/>
    <w:rsid w:val="46BFECFA"/>
    <w:rsid w:val="46C5934A"/>
    <w:rsid w:val="46DF68D9"/>
    <w:rsid w:val="4701D8D1"/>
    <w:rsid w:val="470559A8"/>
    <w:rsid w:val="472C67C0"/>
    <w:rsid w:val="475D2E7C"/>
    <w:rsid w:val="47AF3138"/>
    <w:rsid w:val="47CAFC22"/>
    <w:rsid w:val="47E30ABF"/>
    <w:rsid w:val="47F26C14"/>
    <w:rsid w:val="48032388"/>
    <w:rsid w:val="48195A67"/>
    <w:rsid w:val="482651CD"/>
    <w:rsid w:val="483131F6"/>
    <w:rsid w:val="484481CC"/>
    <w:rsid w:val="486413E4"/>
    <w:rsid w:val="4892F7DE"/>
    <w:rsid w:val="48CE4635"/>
    <w:rsid w:val="49097119"/>
    <w:rsid w:val="4912273A"/>
    <w:rsid w:val="4925529B"/>
    <w:rsid w:val="4929CCB7"/>
    <w:rsid w:val="49320117"/>
    <w:rsid w:val="496C6A61"/>
    <w:rsid w:val="49710959"/>
    <w:rsid w:val="4975606D"/>
    <w:rsid w:val="49C0A0D9"/>
    <w:rsid w:val="49C8AD54"/>
    <w:rsid w:val="49F661ED"/>
    <w:rsid w:val="4A0057E3"/>
    <w:rsid w:val="4A1EFBEA"/>
    <w:rsid w:val="4A38FF88"/>
    <w:rsid w:val="4A672658"/>
    <w:rsid w:val="4A9D049B"/>
    <w:rsid w:val="4AB1FE9E"/>
    <w:rsid w:val="4AC5A4AC"/>
    <w:rsid w:val="4AD1BCD2"/>
    <w:rsid w:val="4AF4A396"/>
    <w:rsid w:val="4AF4F71D"/>
    <w:rsid w:val="4B1D636E"/>
    <w:rsid w:val="4B3A113B"/>
    <w:rsid w:val="4B4F6411"/>
    <w:rsid w:val="4B51B719"/>
    <w:rsid w:val="4B58B306"/>
    <w:rsid w:val="4B65259F"/>
    <w:rsid w:val="4B7BEAE1"/>
    <w:rsid w:val="4B950EC5"/>
    <w:rsid w:val="4BACD482"/>
    <w:rsid w:val="4BB4A27B"/>
    <w:rsid w:val="4BBBDBDE"/>
    <w:rsid w:val="4BD4F4F9"/>
    <w:rsid w:val="4C0D7807"/>
    <w:rsid w:val="4C0FDD8B"/>
    <w:rsid w:val="4C10E4CE"/>
    <w:rsid w:val="4C25F15A"/>
    <w:rsid w:val="4C334971"/>
    <w:rsid w:val="4C3CEDDB"/>
    <w:rsid w:val="4C43FF0A"/>
    <w:rsid w:val="4C49C7FC"/>
    <w:rsid w:val="4C526CC2"/>
    <w:rsid w:val="4CB5BFC6"/>
    <w:rsid w:val="4CBD7395"/>
    <w:rsid w:val="4CC68813"/>
    <w:rsid w:val="4CD00796"/>
    <w:rsid w:val="4CD5E19C"/>
    <w:rsid w:val="4CF3064A"/>
    <w:rsid w:val="4D004BB5"/>
    <w:rsid w:val="4D47B40D"/>
    <w:rsid w:val="4D517950"/>
    <w:rsid w:val="4D5624BB"/>
    <w:rsid w:val="4D72D328"/>
    <w:rsid w:val="4DA603EE"/>
    <w:rsid w:val="4DACE3A5"/>
    <w:rsid w:val="4DB03BD4"/>
    <w:rsid w:val="4DB06200"/>
    <w:rsid w:val="4DB0DA50"/>
    <w:rsid w:val="4DD50A2E"/>
    <w:rsid w:val="4DE4518F"/>
    <w:rsid w:val="4DED80AD"/>
    <w:rsid w:val="4DFAEF3E"/>
    <w:rsid w:val="4E05BDB4"/>
    <w:rsid w:val="4E34EF12"/>
    <w:rsid w:val="4E376D61"/>
    <w:rsid w:val="4E5943F6"/>
    <w:rsid w:val="4E5A3CD2"/>
    <w:rsid w:val="4E7227A3"/>
    <w:rsid w:val="4E788471"/>
    <w:rsid w:val="4E9E3817"/>
    <w:rsid w:val="4EA5AEBB"/>
    <w:rsid w:val="4EA5E5C5"/>
    <w:rsid w:val="4EB0270C"/>
    <w:rsid w:val="4EB8E151"/>
    <w:rsid w:val="4ECF7CA6"/>
    <w:rsid w:val="4EE1F57E"/>
    <w:rsid w:val="4F0E38E8"/>
    <w:rsid w:val="4F1503BC"/>
    <w:rsid w:val="4F49D1B6"/>
    <w:rsid w:val="4F5604EB"/>
    <w:rsid w:val="4F8E42CA"/>
    <w:rsid w:val="4FB463EC"/>
    <w:rsid w:val="4FD7BC08"/>
    <w:rsid w:val="4FDF3747"/>
    <w:rsid w:val="5000ADA9"/>
    <w:rsid w:val="500DF804"/>
    <w:rsid w:val="5039C3D3"/>
    <w:rsid w:val="505A4F99"/>
    <w:rsid w:val="505B3AB9"/>
    <w:rsid w:val="507042BE"/>
    <w:rsid w:val="50871330"/>
    <w:rsid w:val="50C0EBCE"/>
    <w:rsid w:val="50F648DC"/>
    <w:rsid w:val="50F90423"/>
    <w:rsid w:val="50FB8835"/>
    <w:rsid w:val="50FC5CA1"/>
    <w:rsid w:val="511482FE"/>
    <w:rsid w:val="511915F1"/>
    <w:rsid w:val="51197094"/>
    <w:rsid w:val="5122559C"/>
    <w:rsid w:val="5143A23E"/>
    <w:rsid w:val="5190E4B8"/>
    <w:rsid w:val="51A5102F"/>
    <w:rsid w:val="51C059F2"/>
    <w:rsid w:val="51DEA555"/>
    <w:rsid w:val="51E25375"/>
    <w:rsid w:val="51FC563B"/>
    <w:rsid w:val="5208559C"/>
    <w:rsid w:val="521A9FC5"/>
    <w:rsid w:val="5240A107"/>
    <w:rsid w:val="52410214"/>
    <w:rsid w:val="524C78FE"/>
    <w:rsid w:val="52519D96"/>
    <w:rsid w:val="527CF695"/>
    <w:rsid w:val="5291BDB6"/>
    <w:rsid w:val="529FE123"/>
    <w:rsid w:val="52E79243"/>
    <w:rsid w:val="52E9B368"/>
    <w:rsid w:val="52FE5219"/>
    <w:rsid w:val="5321D406"/>
    <w:rsid w:val="5325180D"/>
    <w:rsid w:val="5328F3A5"/>
    <w:rsid w:val="534598C6"/>
    <w:rsid w:val="535F5974"/>
    <w:rsid w:val="5366E219"/>
    <w:rsid w:val="5370C221"/>
    <w:rsid w:val="537F53C3"/>
    <w:rsid w:val="5386F84D"/>
    <w:rsid w:val="5389556D"/>
    <w:rsid w:val="538DEE3B"/>
    <w:rsid w:val="53A9601B"/>
    <w:rsid w:val="53DD70C5"/>
    <w:rsid w:val="53DF6433"/>
    <w:rsid w:val="53ECA3B8"/>
    <w:rsid w:val="54103346"/>
    <w:rsid w:val="541D42D9"/>
    <w:rsid w:val="542760D7"/>
    <w:rsid w:val="54318A26"/>
    <w:rsid w:val="544F10EF"/>
    <w:rsid w:val="54C9AF24"/>
    <w:rsid w:val="54C9C193"/>
    <w:rsid w:val="54D93C0C"/>
    <w:rsid w:val="54DE78A4"/>
    <w:rsid w:val="54E16927"/>
    <w:rsid w:val="54E8B2F7"/>
    <w:rsid w:val="54EAE3DD"/>
    <w:rsid w:val="54FD7C2B"/>
    <w:rsid w:val="5504D4D5"/>
    <w:rsid w:val="551B2424"/>
    <w:rsid w:val="551C6286"/>
    <w:rsid w:val="555A8453"/>
    <w:rsid w:val="5568A175"/>
    <w:rsid w:val="558FEEB8"/>
    <w:rsid w:val="55901CAA"/>
    <w:rsid w:val="5597749C"/>
    <w:rsid w:val="55D444EE"/>
    <w:rsid w:val="55DEAD7C"/>
    <w:rsid w:val="55DF6F6B"/>
    <w:rsid w:val="55FC0ACB"/>
    <w:rsid w:val="56178D7C"/>
    <w:rsid w:val="563D45DB"/>
    <w:rsid w:val="5650582C"/>
    <w:rsid w:val="56578687"/>
    <w:rsid w:val="56641071"/>
    <w:rsid w:val="56808850"/>
    <w:rsid w:val="56826747"/>
    <w:rsid w:val="56C60B51"/>
    <w:rsid w:val="56CAEBF6"/>
    <w:rsid w:val="56DE00B5"/>
    <w:rsid w:val="56E27E44"/>
    <w:rsid w:val="56F1A455"/>
    <w:rsid w:val="56F8A00A"/>
    <w:rsid w:val="56FE8DBC"/>
    <w:rsid w:val="570D07B0"/>
    <w:rsid w:val="5711866D"/>
    <w:rsid w:val="5711DB0D"/>
    <w:rsid w:val="571E1423"/>
    <w:rsid w:val="572BC1BC"/>
    <w:rsid w:val="5733914A"/>
    <w:rsid w:val="573BF10C"/>
    <w:rsid w:val="57478CF0"/>
    <w:rsid w:val="5751530E"/>
    <w:rsid w:val="576AC438"/>
    <w:rsid w:val="576C6AB3"/>
    <w:rsid w:val="576E4866"/>
    <w:rsid w:val="5777B70D"/>
    <w:rsid w:val="57795A22"/>
    <w:rsid w:val="577CD22C"/>
    <w:rsid w:val="57CA326A"/>
    <w:rsid w:val="57E2C062"/>
    <w:rsid w:val="57E3B3BC"/>
    <w:rsid w:val="57ED5432"/>
    <w:rsid w:val="5802DA62"/>
    <w:rsid w:val="58054158"/>
    <w:rsid w:val="58193B39"/>
    <w:rsid w:val="58234D3A"/>
    <w:rsid w:val="58283892"/>
    <w:rsid w:val="58376BB7"/>
    <w:rsid w:val="585CD1E8"/>
    <w:rsid w:val="5862DC37"/>
    <w:rsid w:val="5867A29F"/>
    <w:rsid w:val="58A9297D"/>
    <w:rsid w:val="58CF61AB"/>
    <w:rsid w:val="58D97087"/>
    <w:rsid w:val="58F5E9EF"/>
    <w:rsid w:val="59184008"/>
    <w:rsid w:val="5938D1BD"/>
    <w:rsid w:val="5953C44D"/>
    <w:rsid w:val="596BA9B2"/>
    <w:rsid w:val="599F0485"/>
    <w:rsid w:val="59ADEEA6"/>
    <w:rsid w:val="59C5EFD8"/>
    <w:rsid w:val="59CF62E7"/>
    <w:rsid w:val="59D56C90"/>
    <w:rsid w:val="59D980C9"/>
    <w:rsid w:val="59FC35E5"/>
    <w:rsid w:val="5A0FF67F"/>
    <w:rsid w:val="5A2062FE"/>
    <w:rsid w:val="5A233753"/>
    <w:rsid w:val="5A3A5EF2"/>
    <w:rsid w:val="5A4F0974"/>
    <w:rsid w:val="5A55FFA8"/>
    <w:rsid w:val="5A578AE3"/>
    <w:rsid w:val="5A5F13A7"/>
    <w:rsid w:val="5A5F9333"/>
    <w:rsid w:val="5A62B021"/>
    <w:rsid w:val="5A6C277A"/>
    <w:rsid w:val="5A7B8CBC"/>
    <w:rsid w:val="5A9A65D4"/>
    <w:rsid w:val="5AC2E4B2"/>
    <w:rsid w:val="5AD64235"/>
    <w:rsid w:val="5ADE3047"/>
    <w:rsid w:val="5AE5CC25"/>
    <w:rsid w:val="5AF3BAA8"/>
    <w:rsid w:val="5B1B17E1"/>
    <w:rsid w:val="5B28D2A4"/>
    <w:rsid w:val="5B40B028"/>
    <w:rsid w:val="5B48C5A2"/>
    <w:rsid w:val="5B4A60C8"/>
    <w:rsid w:val="5B4F495B"/>
    <w:rsid w:val="5B837154"/>
    <w:rsid w:val="5B8A65A8"/>
    <w:rsid w:val="5B90277D"/>
    <w:rsid w:val="5B9DD75B"/>
    <w:rsid w:val="5BAC8C94"/>
    <w:rsid w:val="5BAE7FBF"/>
    <w:rsid w:val="5BB71514"/>
    <w:rsid w:val="5BBC1F84"/>
    <w:rsid w:val="5BD89F50"/>
    <w:rsid w:val="5BF16AAC"/>
    <w:rsid w:val="5C00BC9C"/>
    <w:rsid w:val="5C073069"/>
    <w:rsid w:val="5C095CF5"/>
    <w:rsid w:val="5C1812D9"/>
    <w:rsid w:val="5C1DB97A"/>
    <w:rsid w:val="5C363635"/>
    <w:rsid w:val="5C4530E1"/>
    <w:rsid w:val="5C6869C0"/>
    <w:rsid w:val="5C80BC48"/>
    <w:rsid w:val="5CA4A029"/>
    <w:rsid w:val="5CA7A4A0"/>
    <w:rsid w:val="5CAFB3A5"/>
    <w:rsid w:val="5CC85F81"/>
    <w:rsid w:val="5CD935A6"/>
    <w:rsid w:val="5CE9301E"/>
    <w:rsid w:val="5D03C20C"/>
    <w:rsid w:val="5D1D749D"/>
    <w:rsid w:val="5D25ACAD"/>
    <w:rsid w:val="5D263609"/>
    <w:rsid w:val="5D57EFE5"/>
    <w:rsid w:val="5D5A6204"/>
    <w:rsid w:val="5D842CB3"/>
    <w:rsid w:val="5D99687B"/>
    <w:rsid w:val="5DAB2382"/>
    <w:rsid w:val="5DB37F24"/>
    <w:rsid w:val="5DC3AAE1"/>
    <w:rsid w:val="5DC48B7F"/>
    <w:rsid w:val="5DD36F3F"/>
    <w:rsid w:val="5DE9199F"/>
    <w:rsid w:val="5DF6B247"/>
    <w:rsid w:val="5E2C9499"/>
    <w:rsid w:val="5E33CA97"/>
    <w:rsid w:val="5E43C552"/>
    <w:rsid w:val="5E6652BE"/>
    <w:rsid w:val="5E7074F5"/>
    <w:rsid w:val="5E881330"/>
    <w:rsid w:val="5E8EC633"/>
    <w:rsid w:val="5EC7C83F"/>
    <w:rsid w:val="5ECADBCC"/>
    <w:rsid w:val="5ECEBA9C"/>
    <w:rsid w:val="5F2AFC06"/>
    <w:rsid w:val="5F52B6BF"/>
    <w:rsid w:val="5F58BCAD"/>
    <w:rsid w:val="5F59DD72"/>
    <w:rsid w:val="5F5D1D6D"/>
    <w:rsid w:val="5F60EFD9"/>
    <w:rsid w:val="5F65E942"/>
    <w:rsid w:val="5F723A7B"/>
    <w:rsid w:val="5F85C653"/>
    <w:rsid w:val="5F87B991"/>
    <w:rsid w:val="5F9EE599"/>
    <w:rsid w:val="5FB6EDA5"/>
    <w:rsid w:val="5FBB017E"/>
    <w:rsid w:val="5FD5D8C7"/>
    <w:rsid w:val="5FE04FD2"/>
    <w:rsid w:val="5FE7572D"/>
    <w:rsid w:val="60061E88"/>
    <w:rsid w:val="60086B88"/>
    <w:rsid w:val="600F3605"/>
    <w:rsid w:val="603703E5"/>
    <w:rsid w:val="60407491"/>
    <w:rsid w:val="60427D9C"/>
    <w:rsid w:val="6053EAA5"/>
    <w:rsid w:val="6055155F"/>
    <w:rsid w:val="6060F67D"/>
    <w:rsid w:val="60657B55"/>
    <w:rsid w:val="6084080D"/>
    <w:rsid w:val="60A4A0C1"/>
    <w:rsid w:val="60A63D72"/>
    <w:rsid w:val="60B0E4B7"/>
    <w:rsid w:val="60C9CD35"/>
    <w:rsid w:val="60E6E0D1"/>
    <w:rsid w:val="611547F1"/>
    <w:rsid w:val="61215977"/>
    <w:rsid w:val="613FBDE4"/>
    <w:rsid w:val="6146BC54"/>
    <w:rsid w:val="61476FEA"/>
    <w:rsid w:val="61718C8B"/>
    <w:rsid w:val="6178C5E3"/>
    <w:rsid w:val="61AC6E1C"/>
    <w:rsid w:val="61CB21F6"/>
    <w:rsid w:val="61CE3683"/>
    <w:rsid w:val="61DBB09D"/>
    <w:rsid w:val="61DC5600"/>
    <w:rsid w:val="61EC9C21"/>
    <w:rsid w:val="61F08726"/>
    <w:rsid w:val="62044C99"/>
    <w:rsid w:val="622465A3"/>
    <w:rsid w:val="624BB618"/>
    <w:rsid w:val="6284BA12"/>
    <w:rsid w:val="62885164"/>
    <w:rsid w:val="6289EEA2"/>
    <w:rsid w:val="628EC8D1"/>
    <w:rsid w:val="62A2E0BF"/>
    <w:rsid w:val="62AD8637"/>
    <w:rsid w:val="62B7BEE5"/>
    <w:rsid w:val="62BC64D0"/>
    <w:rsid w:val="62BEA604"/>
    <w:rsid w:val="62D1662F"/>
    <w:rsid w:val="62E5FEE1"/>
    <w:rsid w:val="634D7A8F"/>
    <w:rsid w:val="6355F4AD"/>
    <w:rsid w:val="635B7473"/>
    <w:rsid w:val="636E6AFA"/>
    <w:rsid w:val="6390E829"/>
    <w:rsid w:val="63BC5DFD"/>
    <w:rsid w:val="63DF9F53"/>
    <w:rsid w:val="6406F44C"/>
    <w:rsid w:val="640C7D03"/>
    <w:rsid w:val="640DD9FF"/>
    <w:rsid w:val="6411D4C3"/>
    <w:rsid w:val="6455DCF0"/>
    <w:rsid w:val="645C2930"/>
    <w:rsid w:val="64625D02"/>
    <w:rsid w:val="6489739D"/>
    <w:rsid w:val="648F0B0D"/>
    <w:rsid w:val="6494D4B2"/>
    <w:rsid w:val="64A1AD80"/>
    <w:rsid w:val="65192EA0"/>
    <w:rsid w:val="651F45BA"/>
    <w:rsid w:val="6529647F"/>
    <w:rsid w:val="6531C6F6"/>
    <w:rsid w:val="6547FE0A"/>
    <w:rsid w:val="658E9DB7"/>
    <w:rsid w:val="65D22787"/>
    <w:rsid w:val="65E89BCF"/>
    <w:rsid w:val="6623F1E6"/>
    <w:rsid w:val="66336757"/>
    <w:rsid w:val="665C4925"/>
    <w:rsid w:val="66887F49"/>
    <w:rsid w:val="66904B1C"/>
    <w:rsid w:val="669C1A33"/>
    <w:rsid w:val="66A1D5A2"/>
    <w:rsid w:val="67258C69"/>
    <w:rsid w:val="6755238B"/>
    <w:rsid w:val="67806628"/>
    <w:rsid w:val="67923877"/>
    <w:rsid w:val="679A2EA5"/>
    <w:rsid w:val="67AA7EA5"/>
    <w:rsid w:val="67B819D6"/>
    <w:rsid w:val="680A7093"/>
    <w:rsid w:val="68126D95"/>
    <w:rsid w:val="6821E3B9"/>
    <w:rsid w:val="68544551"/>
    <w:rsid w:val="68797078"/>
    <w:rsid w:val="687FED02"/>
    <w:rsid w:val="688AC6E6"/>
    <w:rsid w:val="68B03665"/>
    <w:rsid w:val="68CEF9C5"/>
    <w:rsid w:val="68E7259B"/>
    <w:rsid w:val="69036164"/>
    <w:rsid w:val="6906D7C6"/>
    <w:rsid w:val="696F9364"/>
    <w:rsid w:val="69A4A7F2"/>
    <w:rsid w:val="69A7BC20"/>
    <w:rsid w:val="6A025866"/>
    <w:rsid w:val="6A07CE8D"/>
    <w:rsid w:val="6A0A01B4"/>
    <w:rsid w:val="6A10205A"/>
    <w:rsid w:val="6A102653"/>
    <w:rsid w:val="6A57DD84"/>
    <w:rsid w:val="6A6FFC86"/>
    <w:rsid w:val="6A8411C2"/>
    <w:rsid w:val="6A8A6A52"/>
    <w:rsid w:val="6A8C3506"/>
    <w:rsid w:val="6ABC0CF2"/>
    <w:rsid w:val="6ACD7EF0"/>
    <w:rsid w:val="6AE369ED"/>
    <w:rsid w:val="6AEE3323"/>
    <w:rsid w:val="6B4C16FA"/>
    <w:rsid w:val="6B5D32CB"/>
    <w:rsid w:val="6B7D42BD"/>
    <w:rsid w:val="6BA1CE15"/>
    <w:rsid w:val="6BADA8E7"/>
    <w:rsid w:val="6BAFED2A"/>
    <w:rsid w:val="6BB169F5"/>
    <w:rsid w:val="6BB1D5DE"/>
    <w:rsid w:val="6BBE590A"/>
    <w:rsid w:val="6C19C58D"/>
    <w:rsid w:val="6C1FF356"/>
    <w:rsid w:val="6C2521C2"/>
    <w:rsid w:val="6C309AA8"/>
    <w:rsid w:val="6C57467A"/>
    <w:rsid w:val="6C791B17"/>
    <w:rsid w:val="6C8A728F"/>
    <w:rsid w:val="6CB1417E"/>
    <w:rsid w:val="6CBA7582"/>
    <w:rsid w:val="6CC76EF8"/>
    <w:rsid w:val="6CDBD888"/>
    <w:rsid w:val="6CE0E011"/>
    <w:rsid w:val="6CE33962"/>
    <w:rsid w:val="6D15A945"/>
    <w:rsid w:val="6D184007"/>
    <w:rsid w:val="6D4FE18B"/>
    <w:rsid w:val="6D5897AC"/>
    <w:rsid w:val="6D923D0B"/>
    <w:rsid w:val="6D92C3F6"/>
    <w:rsid w:val="6DA50471"/>
    <w:rsid w:val="6DADD91C"/>
    <w:rsid w:val="6DBE4879"/>
    <w:rsid w:val="6DBF00B4"/>
    <w:rsid w:val="6DDAA29C"/>
    <w:rsid w:val="6DDB9E7D"/>
    <w:rsid w:val="6DDF1504"/>
    <w:rsid w:val="6DFE9BD1"/>
    <w:rsid w:val="6E3792F8"/>
    <w:rsid w:val="6E3FC45F"/>
    <w:rsid w:val="6E46F171"/>
    <w:rsid w:val="6E5D1A48"/>
    <w:rsid w:val="6E902D36"/>
    <w:rsid w:val="6E98DF91"/>
    <w:rsid w:val="6EC7E0E4"/>
    <w:rsid w:val="6EC8CB83"/>
    <w:rsid w:val="6ECD708A"/>
    <w:rsid w:val="6ED1230E"/>
    <w:rsid w:val="6F260861"/>
    <w:rsid w:val="6F555AD2"/>
    <w:rsid w:val="6F5AC653"/>
    <w:rsid w:val="6F5AF3D0"/>
    <w:rsid w:val="6F5C64AC"/>
    <w:rsid w:val="6F6BCF89"/>
    <w:rsid w:val="6F89AF28"/>
    <w:rsid w:val="6FBBC64F"/>
    <w:rsid w:val="6FBE8332"/>
    <w:rsid w:val="6FD1B7E8"/>
    <w:rsid w:val="6FD2A283"/>
    <w:rsid w:val="7004FC72"/>
    <w:rsid w:val="7015C593"/>
    <w:rsid w:val="70426691"/>
    <w:rsid w:val="705BA563"/>
    <w:rsid w:val="706FAFF1"/>
    <w:rsid w:val="707CD33B"/>
    <w:rsid w:val="709B8927"/>
    <w:rsid w:val="70A62EBD"/>
    <w:rsid w:val="70C684AC"/>
    <w:rsid w:val="70D019A9"/>
    <w:rsid w:val="70F892E5"/>
    <w:rsid w:val="710E11DE"/>
    <w:rsid w:val="71232482"/>
    <w:rsid w:val="713F80B5"/>
    <w:rsid w:val="7146C76B"/>
    <w:rsid w:val="71560B5D"/>
    <w:rsid w:val="715BD39F"/>
    <w:rsid w:val="716A9FC9"/>
    <w:rsid w:val="716B80C3"/>
    <w:rsid w:val="716F6212"/>
    <w:rsid w:val="718246AB"/>
    <w:rsid w:val="7185F39F"/>
    <w:rsid w:val="718C4EC1"/>
    <w:rsid w:val="71BD18CF"/>
    <w:rsid w:val="71DF4753"/>
    <w:rsid w:val="71FB9A0B"/>
    <w:rsid w:val="723291D9"/>
    <w:rsid w:val="7233DA32"/>
    <w:rsid w:val="723ACEBC"/>
    <w:rsid w:val="72512896"/>
    <w:rsid w:val="725E9DB7"/>
    <w:rsid w:val="727AE097"/>
    <w:rsid w:val="7294833D"/>
    <w:rsid w:val="72AA60AC"/>
    <w:rsid w:val="72C3CBBF"/>
    <w:rsid w:val="72CA419F"/>
    <w:rsid w:val="72CF0C5D"/>
    <w:rsid w:val="72D41AF2"/>
    <w:rsid w:val="72E888B8"/>
    <w:rsid w:val="72EF4F1C"/>
    <w:rsid w:val="73062C51"/>
    <w:rsid w:val="7320C742"/>
    <w:rsid w:val="7327F057"/>
    <w:rsid w:val="73426CCB"/>
    <w:rsid w:val="734CDFDA"/>
    <w:rsid w:val="73756AFE"/>
    <w:rsid w:val="73A1D6B2"/>
    <w:rsid w:val="73A2FFB1"/>
    <w:rsid w:val="73B3A0AF"/>
    <w:rsid w:val="73BE32CF"/>
    <w:rsid w:val="73D40A27"/>
    <w:rsid w:val="73D41981"/>
    <w:rsid w:val="73E12A04"/>
    <w:rsid w:val="7409C1EE"/>
    <w:rsid w:val="7409CA4B"/>
    <w:rsid w:val="7411B177"/>
    <w:rsid w:val="741D88AE"/>
    <w:rsid w:val="74470CBA"/>
    <w:rsid w:val="74658E3A"/>
    <w:rsid w:val="74679B8B"/>
    <w:rsid w:val="747C5BF2"/>
    <w:rsid w:val="74AD1366"/>
    <w:rsid w:val="74B7959B"/>
    <w:rsid w:val="74E6ABFF"/>
    <w:rsid w:val="74EEB4AC"/>
    <w:rsid w:val="75007041"/>
    <w:rsid w:val="750B75F8"/>
    <w:rsid w:val="750E4687"/>
    <w:rsid w:val="751C03B2"/>
    <w:rsid w:val="752629C5"/>
    <w:rsid w:val="752E9AB8"/>
    <w:rsid w:val="7530131B"/>
    <w:rsid w:val="7537870F"/>
    <w:rsid w:val="753AB17D"/>
    <w:rsid w:val="7554BD5E"/>
    <w:rsid w:val="756008D7"/>
    <w:rsid w:val="756DFB95"/>
    <w:rsid w:val="75A37E97"/>
    <w:rsid w:val="75B9590F"/>
    <w:rsid w:val="75BC3723"/>
    <w:rsid w:val="75C6BCAC"/>
    <w:rsid w:val="75D601DF"/>
    <w:rsid w:val="75E43AF9"/>
    <w:rsid w:val="75FC1F86"/>
    <w:rsid w:val="761A22DF"/>
    <w:rsid w:val="76299AD4"/>
    <w:rsid w:val="762C77F7"/>
    <w:rsid w:val="76361448"/>
    <w:rsid w:val="763B2F49"/>
    <w:rsid w:val="763D91E7"/>
    <w:rsid w:val="76505A93"/>
    <w:rsid w:val="76665B2D"/>
    <w:rsid w:val="7681D255"/>
    <w:rsid w:val="7687E1FE"/>
    <w:rsid w:val="769A9178"/>
    <w:rsid w:val="769E51EE"/>
    <w:rsid w:val="76C76C7D"/>
    <w:rsid w:val="76E01130"/>
    <w:rsid w:val="76E588FA"/>
    <w:rsid w:val="76EC63EF"/>
    <w:rsid w:val="76F0C970"/>
    <w:rsid w:val="76F6AAA8"/>
    <w:rsid w:val="76FD2817"/>
    <w:rsid w:val="77021F8B"/>
    <w:rsid w:val="7713708E"/>
    <w:rsid w:val="7722162F"/>
    <w:rsid w:val="772EF034"/>
    <w:rsid w:val="773764C7"/>
    <w:rsid w:val="773E8C44"/>
    <w:rsid w:val="7748713E"/>
    <w:rsid w:val="774E8639"/>
    <w:rsid w:val="776D1845"/>
    <w:rsid w:val="778248A2"/>
    <w:rsid w:val="77B819AC"/>
    <w:rsid w:val="77EF908B"/>
    <w:rsid w:val="780054D9"/>
    <w:rsid w:val="7845799D"/>
    <w:rsid w:val="7855FF74"/>
    <w:rsid w:val="78773456"/>
    <w:rsid w:val="788ABC24"/>
    <w:rsid w:val="789A7096"/>
    <w:rsid w:val="78D48663"/>
    <w:rsid w:val="78D5C5F9"/>
    <w:rsid w:val="78EC6AA8"/>
    <w:rsid w:val="78FA270E"/>
    <w:rsid w:val="78FFC813"/>
    <w:rsid w:val="79392FFC"/>
    <w:rsid w:val="798122C4"/>
    <w:rsid w:val="798B60EC"/>
    <w:rsid w:val="79AE7869"/>
    <w:rsid w:val="79DDE57D"/>
    <w:rsid w:val="79DF4AF2"/>
    <w:rsid w:val="79F39EF7"/>
    <w:rsid w:val="7A0C7916"/>
    <w:rsid w:val="7A2D745A"/>
    <w:rsid w:val="7A543E95"/>
    <w:rsid w:val="7A547D62"/>
    <w:rsid w:val="7A5BDC5D"/>
    <w:rsid w:val="7A6957F3"/>
    <w:rsid w:val="7A874D39"/>
    <w:rsid w:val="7AA00C2E"/>
    <w:rsid w:val="7AB29350"/>
    <w:rsid w:val="7AC9BA7B"/>
    <w:rsid w:val="7AD0E3E7"/>
    <w:rsid w:val="7AE0D538"/>
    <w:rsid w:val="7AFD1BFB"/>
    <w:rsid w:val="7B038D0F"/>
    <w:rsid w:val="7B16428F"/>
    <w:rsid w:val="7B2C03C6"/>
    <w:rsid w:val="7B2F2EC4"/>
    <w:rsid w:val="7B6B2ED7"/>
    <w:rsid w:val="7B936687"/>
    <w:rsid w:val="7B9B540D"/>
    <w:rsid w:val="7BA278C0"/>
    <w:rsid w:val="7BB9C2B8"/>
    <w:rsid w:val="7BED5BF0"/>
    <w:rsid w:val="7BF28FF7"/>
    <w:rsid w:val="7C2679AF"/>
    <w:rsid w:val="7C5CE38B"/>
    <w:rsid w:val="7CAC0001"/>
    <w:rsid w:val="7CAF70AA"/>
    <w:rsid w:val="7CC0BA2B"/>
    <w:rsid w:val="7CF5AB1A"/>
    <w:rsid w:val="7CF852F7"/>
    <w:rsid w:val="7D047A71"/>
    <w:rsid w:val="7D1DFC11"/>
    <w:rsid w:val="7D29A562"/>
    <w:rsid w:val="7D34A0EF"/>
    <w:rsid w:val="7D352041"/>
    <w:rsid w:val="7D4071BF"/>
    <w:rsid w:val="7D4994DA"/>
    <w:rsid w:val="7DAA9AB2"/>
    <w:rsid w:val="7DD9ED23"/>
    <w:rsid w:val="7DDC8AC9"/>
    <w:rsid w:val="7E0D39C7"/>
    <w:rsid w:val="7E0E32D3"/>
    <w:rsid w:val="7E409FEB"/>
    <w:rsid w:val="7E535443"/>
    <w:rsid w:val="7E55DFF2"/>
    <w:rsid w:val="7E8202B2"/>
    <w:rsid w:val="7E82BCDD"/>
    <w:rsid w:val="7E86D6DD"/>
    <w:rsid w:val="7E968187"/>
    <w:rsid w:val="7EB0D822"/>
    <w:rsid w:val="7EB14FD8"/>
    <w:rsid w:val="7EB30C5F"/>
    <w:rsid w:val="7EBBD8BB"/>
    <w:rsid w:val="7EC1EF7E"/>
    <w:rsid w:val="7ECD7686"/>
    <w:rsid w:val="7ED2F4CF"/>
    <w:rsid w:val="7ED43F83"/>
    <w:rsid w:val="7EE48959"/>
    <w:rsid w:val="7F04C2E5"/>
    <w:rsid w:val="7F16B492"/>
    <w:rsid w:val="7F1D2C47"/>
    <w:rsid w:val="7F28AC21"/>
    <w:rsid w:val="7F33931B"/>
    <w:rsid w:val="7F4B2144"/>
    <w:rsid w:val="7F51910B"/>
    <w:rsid w:val="7F59BDF1"/>
    <w:rsid w:val="7F7E0EEE"/>
    <w:rsid w:val="7F8BF4F1"/>
    <w:rsid w:val="7F9D85F0"/>
    <w:rsid w:val="7FB754BD"/>
    <w:rsid w:val="7FC32B91"/>
    <w:rsid w:val="7FD00513"/>
    <w:rsid w:val="7FD0D61A"/>
    <w:rsid w:val="7FD3ADCA"/>
    <w:rsid w:val="7FE12C88"/>
    <w:rsid w:val="7FE2CFAD"/>
    <w:rsid w:val="7FE5266D"/>
    <w:rsid w:val="7FF598A9"/>
    <w:rsid w:val="7FF80E5A"/>
    <w:rsid w:val="7F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11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9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8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8EE65-5BFA-4414-960B-B20BE0C9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7864</Words>
  <Characters>47184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2021-07-06T12:41:00Z</dcterms:created>
  <dcterms:modified xsi:type="dcterms:W3CDTF">2021-07-06T12:41:00Z</dcterms:modified>
</cp:coreProperties>
</file>